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1A0" w:rsidRPr="00802D61" w:rsidRDefault="00D711A0" w:rsidP="00EA176E">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D711A0" w:rsidRPr="001357F8" w:rsidRDefault="00D711A0" w:rsidP="00EA176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sidR="0053131C">
        <w:rPr>
          <w:rFonts w:ascii="GHEA Grapalat" w:hAnsi="GHEA Grapalat"/>
          <w:i w:val="0"/>
          <w:sz w:val="24"/>
          <w:szCs w:val="24"/>
        </w:rPr>
        <w:t xml:space="preserve">ировок от </w:t>
      </w:r>
      <w:r w:rsidR="0069777A" w:rsidRPr="001357F8">
        <w:rPr>
          <w:rFonts w:ascii="GHEA Grapalat" w:hAnsi="GHEA Grapalat"/>
          <w:i w:val="0"/>
          <w:sz w:val="24"/>
          <w:szCs w:val="24"/>
        </w:rPr>
        <w:t>0</w:t>
      </w:r>
      <w:r w:rsidR="00927D36" w:rsidRPr="001357F8">
        <w:rPr>
          <w:rFonts w:ascii="GHEA Grapalat" w:hAnsi="GHEA Grapalat"/>
          <w:i w:val="0"/>
          <w:sz w:val="24"/>
          <w:szCs w:val="24"/>
        </w:rPr>
        <w:t>8</w:t>
      </w:r>
      <w:r>
        <w:rPr>
          <w:rFonts w:ascii="GHEA Grapalat" w:hAnsi="GHEA Grapalat"/>
          <w:i w:val="0"/>
          <w:sz w:val="24"/>
          <w:szCs w:val="24"/>
        </w:rPr>
        <w:t>.</w:t>
      </w:r>
      <w:r w:rsidR="0069777A" w:rsidRPr="001357F8">
        <w:rPr>
          <w:rFonts w:ascii="GHEA Grapalat" w:hAnsi="GHEA Grapalat"/>
          <w:i w:val="0"/>
          <w:sz w:val="24"/>
          <w:szCs w:val="24"/>
        </w:rPr>
        <w:t>11</w:t>
      </w:r>
      <w:r>
        <w:rPr>
          <w:rFonts w:ascii="GHEA Grapalat" w:hAnsi="GHEA Grapalat"/>
          <w:i w:val="0"/>
          <w:sz w:val="24"/>
          <w:szCs w:val="24"/>
        </w:rPr>
        <w:t>.202</w:t>
      </w:r>
      <w:r w:rsidR="00B82B6A" w:rsidRPr="001357F8">
        <w:rPr>
          <w:rFonts w:ascii="GHEA Grapalat" w:hAnsi="GHEA Grapalat"/>
          <w:i w:val="0"/>
          <w:sz w:val="24"/>
          <w:szCs w:val="24"/>
        </w:rPr>
        <w:t>4</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r w:rsidR="00C318E7" w:rsidRPr="001357F8">
        <w:rPr>
          <w:rFonts w:ascii="GHEA Grapalat" w:hAnsi="GHEA Grapalat"/>
          <w:i w:val="0"/>
          <w:sz w:val="24"/>
          <w:szCs w:val="24"/>
        </w:rPr>
        <w:t xml:space="preserve">  </w:t>
      </w:r>
    </w:p>
    <w:p w:rsidR="00D711A0" w:rsidRPr="00E46DE8" w:rsidRDefault="00D711A0" w:rsidP="00EA176E">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w:t>
      </w:r>
      <w:r w:rsidR="0069777A">
        <w:rPr>
          <w:rFonts w:ascii="GHEA Grapalat" w:hAnsi="GHEA Grapalat"/>
          <w:i w:val="0"/>
          <w:sz w:val="24"/>
          <w:szCs w:val="24"/>
        </w:rPr>
        <w:t>24/25</w:t>
      </w:r>
      <w:r w:rsidRPr="00413E59">
        <w:rPr>
          <w:rFonts w:ascii="GHEA Grapalat" w:hAnsi="GHEA Grapalat"/>
          <w:i w:val="0"/>
          <w:sz w:val="24"/>
          <w:szCs w:val="24"/>
        </w:rPr>
        <w:t xml:space="preserve"> </w:t>
      </w:r>
      <w:r w:rsidRPr="001357F8">
        <w:rPr>
          <w:rFonts w:ascii="GHEA Grapalat" w:hAnsi="GHEA Grapalat"/>
          <w:i w:val="0"/>
          <w:sz w:val="24"/>
          <w:szCs w:val="24"/>
        </w:rPr>
        <w:t xml:space="preserve"> </w:t>
      </w:r>
      <w:r w:rsidR="002C4A44" w:rsidRPr="001357F8">
        <w:rPr>
          <w:rFonts w:ascii="GHEA Grapalat" w:hAnsi="GHEA Grapalat"/>
          <w:i w:val="0"/>
          <w:sz w:val="24"/>
          <w:szCs w:val="24"/>
        </w:rPr>
        <w:t xml:space="preserve"> </w:t>
      </w:r>
      <w:r w:rsidRPr="00413E59">
        <w:rPr>
          <w:rFonts w:ascii="GHEA Grapalat" w:hAnsi="GHEA Grapalat"/>
          <w:i w:val="0"/>
          <w:sz w:val="24"/>
          <w:szCs w:val="24"/>
        </w:rPr>
        <w:t xml:space="preserve"> </w:t>
      </w:r>
      <w:r w:rsidRPr="00E75F64">
        <w:rPr>
          <w:rFonts w:ascii="GHEA Grapalat" w:hAnsi="GHEA Grapalat"/>
          <w:i w:val="0"/>
          <w:sz w:val="24"/>
          <w:szCs w:val="24"/>
        </w:rPr>
        <w:t xml:space="preserve"> </w:t>
      </w:r>
      <w:r w:rsidRPr="001357F8">
        <w:rPr>
          <w:rFonts w:ascii="GHEA Grapalat" w:hAnsi="GHEA Grapalat"/>
          <w:i w:val="0"/>
          <w:sz w:val="24"/>
          <w:szCs w:val="24"/>
        </w:rPr>
        <w:t xml:space="preserve"> </w:t>
      </w:r>
      <w:r w:rsidRPr="00E75F64">
        <w:rPr>
          <w:rFonts w:ascii="GHEA Grapalat" w:hAnsi="GHEA Grapalat"/>
          <w:i w:val="0"/>
          <w:sz w:val="24"/>
          <w:szCs w:val="24"/>
        </w:rPr>
        <w:t xml:space="preserve">    </w:t>
      </w:r>
      <w:r w:rsidRPr="001357F8">
        <w:rPr>
          <w:rFonts w:ascii="GHEA Grapalat" w:hAnsi="GHEA Grapalat"/>
          <w:i w:val="0"/>
          <w:sz w:val="24"/>
          <w:szCs w:val="24"/>
        </w:rPr>
        <w:t xml:space="preserve"> </w:t>
      </w:r>
      <w:r w:rsidRPr="00E75F64">
        <w:rPr>
          <w:rFonts w:ascii="GHEA Grapalat" w:hAnsi="GHEA Grapalat"/>
          <w:i w:val="0"/>
          <w:sz w:val="24"/>
          <w:szCs w:val="24"/>
        </w:rPr>
        <w:t xml:space="preserve"> </w:t>
      </w:r>
      <w:r w:rsidRPr="001357F8">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D711A0" w:rsidRPr="00FD0971" w:rsidRDefault="00D711A0" w:rsidP="00EA176E">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Заказчик ЗАО “Ергорсвет”, находящийся по адресу: РА г.</w:t>
      </w:r>
      <w:r w:rsidR="00615A85">
        <w:rPr>
          <w:rFonts w:ascii="GHEA Grapalat" w:hAnsi="GHEA Grapalat"/>
          <w:i w:val="0"/>
          <w:sz w:val="24"/>
          <w:szCs w:val="24"/>
        </w:rPr>
        <w:t xml:space="preserve"> </w:t>
      </w:r>
      <w:r w:rsidRPr="00FB551E">
        <w:rPr>
          <w:rFonts w:ascii="GHEA Grapalat" w:hAnsi="GHEA Grapalat"/>
          <w:i w:val="0"/>
          <w:sz w:val="24"/>
          <w:szCs w:val="24"/>
        </w:rPr>
        <w:t xml:space="preserve">Ереван, ул. Бузанда 1/4, объявляет </w:t>
      </w:r>
      <w:r w:rsidR="0069777A">
        <w:rPr>
          <w:rFonts w:ascii="GHEA Grapalat" w:hAnsi="GHEA Grapalat"/>
          <w:i w:val="0"/>
          <w:sz w:val="24"/>
          <w:szCs w:val="24"/>
        </w:rPr>
        <w:t>запрос</w:t>
      </w:r>
      <w:r w:rsidR="0069777A" w:rsidRPr="00FD0971">
        <w:rPr>
          <w:rFonts w:ascii="GHEA Grapalat" w:hAnsi="GHEA Grapalat"/>
          <w:i w:val="0"/>
          <w:sz w:val="24"/>
          <w:szCs w:val="24"/>
        </w:rPr>
        <w:t xml:space="preserve"> котировок</w:t>
      </w:r>
      <w:r w:rsidR="0069777A" w:rsidRPr="00FB551E" w:rsidDel="0069777A">
        <w:rPr>
          <w:rFonts w:ascii="GHEA Grapalat" w:hAnsi="GHEA Grapalat"/>
          <w:i w:val="0"/>
          <w:sz w:val="24"/>
          <w:szCs w:val="24"/>
        </w:rPr>
        <w:t xml:space="preserve"> </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D711A0" w:rsidRPr="009A58DF" w:rsidRDefault="00D711A0" w:rsidP="00EA176E">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53131C" w:rsidRPr="0053131C">
        <w:rPr>
          <w:rFonts w:ascii="GHEA Grapalat" w:hAnsi="GHEA Grapalat"/>
          <w:i w:val="0"/>
          <w:sz w:val="24"/>
          <w:szCs w:val="24"/>
        </w:rPr>
        <w:t>мебели</w:t>
      </w:r>
      <w:r>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D711A0" w:rsidRPr="009044F1" w:rsidRDefault="00D711A0" w:rsidP="00EA176E">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D711A0" w:rsidRPr="00F677F1" w:rsidRDefault="00D711A0" w:rsidP="00EA176E">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D711A0" w:rsidRPr="003F762C" w:rsidRDefault="00D711A0" w:rsidP="00EA176E">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D711A0" w:rsidRPr="00D5443D" w:rsidRDefault="00D711A0" w:rsidP="00EA176E">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711A0" w:rsidRPr="000F11E5" w:rsidRDefault="00D711A0" w:rsidP="00EA176E">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A945CC" w:rsidRPr="00FD0971">
        <w:rPr>
          <w:rFonts w:ascii="GHEA Grapalat" w:hAnsi="GHEA Grapalat"/>
          <w:i w:val="0"/>
          <w:sz w:val="24"/>
          <w:szCs w:val="24"/>
        </w:rPr>
        <w:t>запроса котировок</w:t>
      </w:r>
      <w:r w:rsidR="00A945CC" w:rsidDel="00A945CC">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0053131C" w:rsidRPr="001357F8">
        <w:rPr>
          <w:rFonts w:ascii="GHEA Grapalat" w:hAnsi="GHEA Grapalat"/>
          <w:i w:val="0"/>
          <w:sz w:val="24"/>
          <w:szCs w:val="24"/>
        </w:rPr>
        <w:t>11</w:t>
      </w:r>
      <w:r>
        <w:rPr>
          <w:rFonts w:ascii="GHEA Grapalat" w:hAnsi="GHEA Grapalat"/>
          <w:i w:val="0"/>
          <w:sz w:val="24"/>
          <w:szCs w:val="24"/>
        </w:rPr>
        <w:t xml:space="preserve">:00 часов </w:t>
      </w:r>
      <w:r w:rsidRPr="00E75F64">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D711A0" w:rsidRPr="009F7C63" w:rsidRDefault="00D711A0" w:rsidP="00EA176E">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00BD6B8F">
        <w:rPr>
          <w:rFonts w:ascii="GHEA Grapalat" w:hAnsi="GHEA Grapalat"/>
          <w:i w:val="0"/>
          <w:sz w:val="24"/>
          <w:szCs w:val="24"/>
          <w:lang w:val="hy-AM"/>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0053131C" w:rsidRPr="001357F8">
        <w:rPr>
          <w:rFonts w:ascii="GHEA Grapalat" w:hAnsi="GHEA Grapalat"/>
          <w:i w:val="0"/>
          <w:sz w:val="24"/>
          <w:szCs w:val="24"/>
        </w:rPr>
        <w:t>1</w:t>
      </w:r>
      <w:r>
        <w:rPr>
          <w:rFonts w:ascii="GHEA Grapalat" w:hAnsi="GHEA Grapalat"/>
          <w:i w:val="0"/>
          <w:sz w:val="24"/>
          <w:szCs w:val="24"/>
        </w:rPr>
        <w:t xml:space="preserve">:00 часов, </w:t>
      </w:r>
      <w:r w:rsidR="00AF58C4">
        <w:rPr>
          <w:rFonts w:ascii="GHEA Grapalat" w:hAnsi="GHEA Grapalat"/>
          <w:i w:val="0"/>
          <w:sz w:val="24"/>
          <w:szCs w:val="24"/>
          <w:lang w:val="hy-AM"/>
        </w:rPr>
        <w:t>15</w:t>
      </w:r>
      <w:bookmarkStart w:id="0" w:name="_GoBack"/>
      <w:bookmarkEnd w:id="0"/>
      <w:r w:rsidRPr="009F7C63">
        <w:rPr>
          <w:rFonts w:ascii="GHEA Grapalat" w:hAnsi="GHEA Grapalat"/>
          <w:i w:val="0"/>
          <w:sz w:val="24"/>
          <w:szCs w:val="24"/>
        </w:rPr>
        <w:t>.</w:t>
      </w:r>
      <w:r w:rsidR="00615A85">
        <w:rPr>
          <w:rFonts w:ascii="GHEA Grapalat" w:hAnsi="GHEA Grapalat"/>
          <w:i w:val="0"/>
          <w:sz w:val="24"/>
          <w:szCs w:val="24"/>
        </w:rPr>
        <w:t>11</w:t>
      </w:r>
      <w:r>
        <w:rPr>
          <w:rFonts w:ascii="GHEA Grapalat" w:hAnsi="GHEA Grapalat"/>
          <w:i w:val="0"/>
          <w:sz w:val="24"/>
          <w:szCs w:val="24"/>
        </w:rPr>
        <w:t>.202</w:t>
      </w:r>
      <w:r w:rsidR="00B82B6A" w:rsidRPr="001357F8">
        <w:rPr>
          <w:rFonts w:ascii="GHEA Grapalat" w:hAnsi="GHEA Grapalat"/>
          <w:i w:val="0"/>
          <w:sz w:val="24"/>
          <w:szCs w:val="24"/>
        </w:rPr>
        <w:t>4</w:t>
      </w:r>
      <w:r w:rsidRPr="009F7C63">
        <w:rPr>
          <w:rFonts w:ascii="GHEA Grapalat" w:hAnsi="GHEA Grapalat"/>
          <w:i w:val="0"/>
          <w:sz w:val="24"/>
          <w:szCs w:val="24"/>
        </w:rPr>
        <w:t>г.</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711A0" w:rsidRPr="009F7C63" w:rsidRDefault="00D711A0" w:rsidP="00EA176E">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F3EC0">
        <w:rPr>
          <w:rFonts w:ascii="GHEA Grapalat" w:hAnsi="GHEA Grapalat"/>
          <w:i w:val="0"/>
          <w:sz w:val="24"/>
          <w:szCs w:val="24"/>
        </w:rPr>
        <w:t>Нарине Абраамяну</w:t>
      </w:r>
    </w:p>
    <w:p w:rsidR="00D711A0" w:rsidRPr="009F7C63" w:rsidRDefault="00D711A0" w:rsidP="00EA176E">
      <w:pPr>
        <w:ind w:firstLine="708"/>
        <w:jc w:val="both"/>
        <w:rPr>
          <w:rFonts w:ascii="GHEA Grapalat" w:hAnsi="GHEA Grapalat"/>
        </w:rPr>
      </w:pPr>
      <w:r w:rsidRPr="009F7C63">
        <w:rPr>
          <w:rFonts w:ascii="GHEA Grapalat" w:hAnsi="GHEA Grapalat"/>
        </w:rPr>
        <w:t xml:space="preserve">               тел. 010 54 39 80</w:t>
      </w:r>
    </w:p>
    <w:p w:rsidR="00D711A0" w:rsidRPr="003E4E74" w:rsidRDefault="00D711A0" w:rsidP="00EA176E">
      <w:pPr>
        <w:pStyle w:val="BodyTextIndent"/>
        <w:spacing w:line="240" w:lineRule="auto"/>
        <w:jc w:val="left"/>
        <w:rPr>
          <w:rFonts w:ascii="GHEA Grapalat" w:hAnsi="GHEA Grapalat"/>
          <w:i w:val="0"/>
          <w:sz w:val="22"/>
          <w:szCs w:val="22"/>
          <w:lang w:val="af-ZA"/>
        </w:rPr>
      </w:pPr>
      <w:r w:rsidRPr="00BD6B8F">
        <w:rPr>
          <w:rFonts w:ascii="GHEA Grapalat" w:hAnsi="GHEA Grapalat"/>
          <w:i w:val="0"/>
          <w:sz w:val="24"/>
          <w:szCs w:val="24"/>
        </w:rPr>
        <w:t xml:space="preserve">       эл.почта</w:t>
      </w:r>
      <w:r w:rsidRPr="009F7C63">
        <w:rPr>
          <w:rFonts w:ascii="GHEA Grapalat" w:hAnsi="GHEA Grapalat"/>
        </w:rPr>
        <w:t xml:space="preserve">. </w:t>
      </w:r>
      <w:hyperlink r:id="rId8" w:history="1">
        <w:r w:rsidR="009A17BD" w:rsidRPr="00230EE8">
          <w:rPr>
            <w:rStyle w:val="Hyperlink"/>
            <w:rFonts w:ascii="GHEA Grapalat" w:hAnsi="GHEA Grapalat"/>
            <w:i w:val="0"/>
            <w:u w:val="none"/>
            <w:lang w:val="hy-AM"/>
          </w:rPr>
          <w:t>narine</w:t>
        </w:r>
        <w:r w:rsidR="009A17BD" w:rsidRPr="00230EE8">
          <w:rPr>
            <w:rStyle w:val="Hyperlink"/>
            <w:rFonts w:ascii="GHEA Grapalat" w:hAnsi="GHEA Grapalat"/>
            <w:i w:val="0"/>
            <w:u w:val="none"/>
            <w:lang w:val="af-ZA"/>
          </w:rPr>
          <w:t>.abrahamyan@yerevan.am</w:t>
        </w:r>
      </w:hyperlink>
      <w:r w:rsidRPr="005E69F7">
        <w:rPr>
          <w:rFonts w:ascii="GHEA Grapalat" w:hAnsi="GHEA Grapalat"/>
          <w:i w:val="0"/>
          <w:sz w:val="22"/>
          <w:szCs w:val="22"/>
          <w:lang w:val="af-ZA"/>
        </w:rPr>
        <w:t xml:space="preserve"> </w:t>
      </w:r>
      <w:r w:rsidRPr="002906C7">
        <w:rPr>
          <w:rFonts w:ascii="GHEA Grapalat" w:hAnsi="GHEA Grapalat"/>
          <w:i w:val="0"/>
          <w:lang w:val="af-ZA"/>
        </w:rPr>
        <w:t xml:space="preserve"> </w:t>
      </w:r>
    </w:p>
    <w:p w:rsidR="00D711A0" w:rsidRPr="009F7C63" w:rsidRDefault="00D711A0" w:rsidP="00EA176E">
      <w:pPr>
        <w:ind w:firstLine="708"/>
        <w:jc w:val="both"/>
        <w:rPr>
          <w:rFonts w:ascii="GHEA Grapalat" w:hAnsi="GHEA Grapalat"/>
        </w:rPr>
      </w:pPr>
      <w:r w:rsidRPr="009F7C63">
        <w:rPr>
          <w:rFonts w:ascii="GHEA Grapalat" w:hAnsi="GHEA Grapalat"/>
        </w:rPr>
        <w:t xml:space="preserve">      Заказчик. ЗАО “Ергорсвет”</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9044F1" w:rsidRDefault="00D711A0" w:rsidP="00037546">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rsidR="00D711A0" w:rsidRPr="00016450" w:rsidRDefault="00D711A0" w:rsidP="00037546">
      <w:pPr>
        <w:pStyle w:val="BodyText"/>
        <w:widowControl w:val="0"/>
        <w:spacing w:after="0"/>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69777A">
        <w:rPr>
          <w:rFonts w:ascii="GHEA Grapalat" w:hAnsi="GHEA Grapalat"/>
          <w:i/>
        </w:rPr>
        <w:t>24/25</w:t>
      </w:r>
      <w:r w:rsidRPr="00515889">
        <w:rPr>
          <w:rFonts w:ascii="GHEA Grapalat" w:hAnsi="GHEA Grapalat" w:cs="Times Armenian"/>
          <w:i/>
        </w:rPr>
        <w:br/>
      </w:r>
      <w:r w:rsidR="00DD2A8E">
        <w:rPr>
          <w:rFonts w:ascii="GHEA Grapalat" w:hAnsi="GHEA Grapalat"/>
          <w:i/>
        </w:rPr>
        <w:t xml:space="preserve">№ </w:t>
      </w:r>
      <w:r w:rsidRPr="00C90F08">
        <w:rPr>
          <w:rFonts w:ascii="GHEA Grapalat" w:hAnsi="GHEA Grapalat"/>
          <w:i/>
        </w:rPr>
        <w:t>3</w:t>
      </w:r>
      <w:r w:rsidR="0034272A">
        <w:rPr>
          <w:rFonts w:ascii="GHEA Grapalat" w:hAnsi="GHEA Grapalat"/>
          <w:i/>
        </w:rPr>
        <w:t xml:space="preserve"> </w:t>
      </w:r>
      <w:r>
        <w:rPr>
          <w:rFonts w:ascii="GHEA Grapalat" w:hAnsi="GHEA Grapalat"/>
          <w:i/>
        </w:rPr>
        <w:t xml:space="preserve">от </w:t>
      </w:r>
      <w:r w:rsidR="00A60867">
        <w:rPr>
          <w:rFonts w:ascii="GHEA Grapalat" w:hAnsi="GHEA Grapalat"/>
          <w:i/>
        </w:rPr>
        <w:t>0</w:t>
      </w:r>
      <w:r w:rsidR="007E1684" w:rsidRPr="001357F8">
        <w:rPr>
          <w:rFonts w:ascii="GHEA Grapalat" w:hAnsi="GHEA Grapalat"/>
          <w:i/>
        </w:rPr>
        <w:t>8</w:t>
      </w:r>
      <w:r>
        <w:rPr>
          <w:rFonts w:ascii="GHEA Grapalat" w:hAnsi="GHEA Grapalat"/>
          <w:i/>
        </w:rPr>
        <w:t>.</w:t>
      </w:r>
      <w:r w:rsidR="00A60867">
        <w:rPr>
          <w:rFonts w:ascii="GHEA Grapalat" w:hAnsi="GHEA Grapalat"/>
          <w:i/>
        </w:rPr>
        <w:t>11</w:t>
      </w:r>
      <w:r w:rsidRPr="00C90F08">
        <w:rPr>
          <w:rFonts w:ascii="GHEA Grapalat" w:hAnsi="GHEA Grapalat"/>
          <w:i/>
        </w:rPr>
        <w:t>.</w:t>
      </w:r>
      <w:r>
        <w:rPr>
          <w:rFonts w:ascii="GHEA Grapalat" w:hAnsi="GHEA Grapalat"/>
          <w:i/>
        </w:rPr>
        <w:t>202</w:t>
      </w:r>
      <w:r w:rsidR="00432F7D" w:rsidRPr="001357F8">
        <w:rPr>
          <w:rFonts w:ascii="GHEA Grapalat" w:hAnsi="GHEA Grapalat"/>
          <w:i/>
        </w:rPr>
        <w:t>4</w:t>
      </w:r>
      <w:r w:rsidRPr="00016450">
        <w:rPr>
          <w:rFonts w:ascii="GHEA Grapalat" w:hAnsi="GHEA Grapalat"/>
          <w:i/>
        </w:rPr>
        <w:t>г.</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2106B9" w:rsidRDefault="00D711A0"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D711A0" w:rsidRPr="00016450" w:rsidRDefault="00D711A0" w:rsidP="00EA176E">
      <w:pPr>
        <w:pStyle w:val="BodyText"/>
        <w:widowControl w:val="0"/>
        <w:spacing w:after="160" w:line="360" w:lineRule="auto"/>
        <w:ind w:right="-7"/>
        <w:jc w:val="center"/>
        <w:rPr>
          <w:rFonts w:ascii="GHEA Grapalat" w:hAnsi="GHEA Grapalat"/>
        </w:rPr>
      </w:pPr>
    </w:p>
    <w:p w:rsidR="00D711A0" w:rsidRPr="00016450" w:rsidRDefault="00D711A0" w:rsidP="00EA176E">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D711A0" w:rsidRPr="00016450" w:rsidRDefault="00D711A0" w:rsidP="00EA176E">
      <w:pPr>
        <w:pStyle w:val="BodyText"/>
        <w:widowControl w:val="0"/>
        <w:spacing w:after="160" w:line="360" w:lineRule="auto"/>
        <w:ind w:right="-7"/>
        <w:jc w:val="center"/>
        <w:rPr>
          <w:rFonts w:ascii="GHEA Grapalat" w:hAnsi="GHEA Grapalat" w:cs="Sylfaen"/>
        </w:rPr>
      </w:pPr>
    </w:p>
    <w:p w:rsidR="00D711A0" w:rsidRPr="00C90F08" w:rsidRDefault="00D711A0" w:rsidP="00EA176E">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ПРИОБРЕТЕНИЯ </w:t>
      </w:r>
      <w:r w:rsidR="009B485F" w:rsidRPr="00E727F8">
        <w:rPr>
          <w:rFonts w:ascii="GHEA Grapalat" w:hAnsi="GHEA Grapalat"/>
        </w:rPr>
        <w:t>МЕБЕЛИ</w:t>
      </w:r>
      <w:r w:rsidR="00E727F8" w:rsidRPr="001357F8">
        <w:rPr>
          <w:rFonts w:ascii="GHEA Grapalat" w:hAnsi="GHEA Grapalat"/>
        </w:rPr>
        <w:t xml:space="preserve"> </w:t>
      </w:r>
      <w:r w:rsidRPr="00016450">
        <w:rPr>
          <w:rFonts w:ascii="GHEA Grapalat" w:hAnsi="GHEA Grapalat"/>
        </w:rPr>
        <w:t xml:space="preserve">ДЛЯ НУЖД </w:t>
      </w:r>
    </w:p>
    <w:p w:rsidR="00D711A0" w:rsidRPr="002106B9" w:rsidRDefault="00D711A0"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w:t>
      </w:r>
      <w:r w:rsidR="009B485F" w:rsidRPr="002106B9">
        <w:rPr>
          <w:rFonts w:ascii="GHEA Grapalat" w:hAnsi="GHEA Grapalat"/>
          <w:sz w:val="26"/>
        </w:rPr>
        <w:t>ЕРГОРСВЕТ”</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9044F1" w:rsidRDefault="00D711A0" w:rsidP="00EA176E">
      <w:pPr>
        <w:pStyle w:val="BodyText"/>
        <w:widowControl w:val="0"/>
        <w:spacing w:after="160"/>
        <w:ind w:right="-7" w:firstLine="567"/>
        <w:jc w:val="center"/>
        <w:rPr>
          <w:rFonts w:ascii="GHEA Grapalat" w:hAnsi="GHEA Grapalat"/>
        </w:rPr>
      </w:pPr>
    </w:p>
    <w:p w:rsidR="00D711A0" w:rsidRDefault="00D711A0" w:rsidP="00EA176E">
      <w:pPr>
        <w:rPr>
          <w:rFonts w:ascii="GHEA Grapalat" w:hAnsi="GHEA Grapalat"/>
        </w:rPr>
      </w:pPr>
      <w:r>
        <w:rPr>
          <w:rFonts w:ascii="GHEA Grapalat" w:hAnsi="GHEA Grapalat"/>
        </w:rPr>
        <w:br w:type="page"/>
      </w:r>
    </w:p>
    <w:p w:rsidR="00D711A0" w:rsidRPr="009044F1" w:rsidRDefault="00D711A0" w:rsidP="00EA176E">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711A0" w:rsidRPr="009044F1" w:rsidRDefault="00D711A0" w:rsidP="00EA176E">
      <w:pPr>
        <w:widowControl w:val="0"/>
        <w:spacing w:after="160"/>
        <w:ind w:firstLine="567"/>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b/>
        </w:rPr>
      </w:pPr>
      <w:r w:rsidRPr="009044F1">
        <w:rPr>
          <w:rFonts w:ascii="GHEA Grapalat" w:hAnsi="GHEA Grapalat"/>
          <w:b/>
        </w:rPr>
        <w:t>СОДЕРЖАНИЕ</w:t>
      </w:r>
    </w:p>
    <w:p w:rsidR="00D711A0" w:rsidRPr="009044F1" w:rsidRDefault="00D711A0" w:rsidP="00EA176E">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D711A0" w:rsidRPr="002106B9" w:rsidRDefault="00403656" w:rsidP="00EA176E">
      <w:pPr>
        <w:pStyle w:val="BodyText"/>
        <w:widowControl w:val="0"/>
        <w:spacing w:after="160" w:line="360" w:lineRule="auto"/>
        <w:ind w:right="-7"/>
        <w:jc w:val="center"/>
        <w:rPr>
          <w:rFonts w:ascii="GHEA Grapalat" w:hAnsi="GHEA Grapalat"/>
          <w:b/>
        </w:rPr>
      </w:pPr>
      <w:r w:rsidRPr="00E727F8">
        <w:rPr>
          <w:rFonts w:ascii="GHEA Grapalat" w:hAnsi="GHEA Grapalat"/>
          <w:b/>
        </w:rPr>
        <w:t>МЕБЕЛИ</w:t>
      </w:r>
      <w:r>
        <w:rPr>
          <w:rFonts w:ascii="GHEA Grapalat" w:hAnsi="GHEA Grapalat"/>
          <w:b/>
        </w:rPr>
        <w:t xml:space="preserve"> ДЛЯ НУЖД </w:t>
      </w:r>
      <w:r w:rsidRPr="002106B9">
        <w:rPr>
          <w:rFonts w:ascii="GHEA Grapalat" w:hAnsi="GHEA Grapalat"/>
          <w:b/>
        </w:rPr>
        <w:t>ЗАО “ЕРГОРСВЕТ”</w:t>
      </w:r>
    </w:p>
    <w:p w:rsidR="00D711A0" w:rsidRPr="009044F1" w:rsidRDefault="00D711A0" w:rsidP="00EA176E">
      <w:pPr>
        <w:widowControl w:val="0"/>
        <w:spacing w:after="160"/>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cs="Sylfaen"/>
          <w:b/>
        </w:rPr>
      </w:pPr>
    </w:p>
    <w:p w:rsidR="00D711A0" w:rsidRPr="008842CE" w:rsidRDefault="00D711A0" w:rsidP="00EA176E">
      <w:pPr>
        <w:widowControl w:val="0"/>
        <w:spacing w:after="160"/>
        <w:jc w:val="center"/>
        <w:rPr>
          <w:rFonts w:ascii="GHEA Grapalat" w:hAnsi="GHEA Grapalat"/>
          <w:b/>
        </w:rPr>
      </w:pPr>
      <w:r w:rsidRPr="009044F1">
        <w:rPr>
          <w:rFonts w:ascii="GHEA Grapalat" w:hAnsi="GHEA Grapalat"/>
          <w:b/>
        </w:rPr>
        <w:t>ЧАСТЬ I.</w:t>
      </w:r>
    </w:p>
    <w:p w:rsidR="00D711A0" w:rsidRPr="008842CE" w:rsidRDefault="00D711A0" w:rsidP="00EA176E">
      <w:pPr>
        <w:widowControl w:val="0"/>
        <w:spacing w:after="160"/>
        <w:jc w:val="center"/>
        <w:rPr>
          <w:rFonts w:ascii="GHEA Grapalat" w:hAnsi="GHEA Grapalat"/>
        </w:rPr>
      </w:pP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D711A0" w:rsidRPr="009044F1"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D711A0" w:rsidRPr="009044F1"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D711A0" w:rsidRPr="008842CE"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D711A0" w:rsidRDefault="00D711A0"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p>
    <w:p w:rsidR="00D711A0" w:rsidRPr="00374F4A" w:rsidRDefault="00D711A0" w:rsidP="00EA176E">
      <w:pPr>
        <w:widowControl w:val="0"/>
        <w:spacing w:after="160"/>
        <w:jc w:val="center"/>
        <w:rPr>
          <w:rFonts w:ascii="GHEA Grapalat" w:hAnsi="GHEA Grapalat"/>
          <w:b/>
        </w:rPr>
      </w:pPr>
      <w:r>
        <w:rPr>
          <w:rFonts w:ascii="GHEA Grapalat" w:hAnsi="GHEA Grapalat"/>
          <w:b/>
        </w:rPr>
        <w:lastRenderedPageBreak/>
        <w:t xml:space="preserve">ЧАСТЬ II. </w:t>
      </w:r>
    </w:p>
    <w:p w:rsidR="00D711A0" w:rsidRPr="00374F4A" w:rsidRDefault="00D711A0"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D711A0" w:rsidRPr="008842CE" w:rsidRDefault="00D711A0" w:rsidP="00EA176E">
      <w:pPr>
        <w:widowControl w:val="0"/>
        <w:spacing w:after="160"/>
        <w:jc w:val="center"/>
        <w:rPr>
          <w:rFonts w:ascii="GHEA Grapalat" w:hAnsi="GHEA Grapalat"/>
          <w:b/>
        </w:rPr>
      </w:pP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D711A0" w:rsidRPr="003A1EBB"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D711A0" w:rsidRPr="00625529"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D711A0" w:rsidRPr="006D2DF7" w:rsidRDefault="00D711A0" w:rsidP="00EA176E">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69777A">
        <w:rPr>
          <w:rFonts w:ascii="GHEA Grapalat" w:hAnsi="GHEA Grapalat"/>
        </w:rPr>
        <w:t>24/25</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D711A0" w:rsidRPr="000B2CFA" w:rsidRDefault="00D711A0" w:rsidP="00EA176E">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711A0" w:rsidRPr="009044F1" w:rsidRDefault="00D711A0" w:rsidP="00EA176E">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D711A0" w:rsidRPr="009044F1" w:rsidRDefault="00D711A0" w:rsidP="00EA176E">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711A0" w:rsidRPr="00E75F64" w:rsidRDefault="00D711A0" w:rsidP="00EA176E">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D711A0" w:rsidRPr="009044F1" w:rsidRDefault="000512AE" w:rsidP="00EA176E">
      <w:pPr>
        <w:pStyle w:val="BodyTextIndent2"/>
        <w:widowControl w:val="0"/>
        <w:spacing w:after="160" w:line="240" w:lineRule="auto"/>
        <w:ind w:firstLine="567"/>
        <w:jc w:val="center"/>
        <w:rPr>
          <w:rFonts w:ascii="GHEA Grapalat" w:hAnsi="GHEA Grapalat"/>
        </w:rPr>
      </w:pPr>
      <w:hyperlink r:id="rId9" w:history="1">
        <w:r w:rsidR="009A17BD" w:rsidRPr="00230EE8">
          <w:rPr>
            <w:rStyle w:val="Hyperlink"/>
            <w:rFonts w:ascii="GHEA Grapalat" w:hAnsi="GHEA Grapalat"/>
            <w:u w:val="none"/>
            <w:lang w:val="hy-AM"/>
          </w:rPr>
          <w:t>narine</w:t>
        </w:r>
        <w:r w:rsidR="009A17BD" w:rsidRPr="00230EE8">
          <w:rPr>
            <w:rStyle w:val="Hyperlink"/>
            <w:rFonts w:ascii="GHEA Grapalat" w:hAnsi="GHEA Grapalat"/>
            <w:u w:val="none"/>
            <w:lang w:val="af-ZA"/>
          </w:rPr>
          <w:t>.abrahamyan@yerevan.am</w:t>
        </w:r>
      </w:hyperlink>
      <w:r w:rsidR="00D711A0" w:rsidRPr="005E69F7">
        <w:rPr>
          <w:rFonts w:ascii="GHEA Grapalat" w:hAnsi="GHEA Grapalat"/>
          <w:sz w:val="22"/>
          <w:szCs w:val="22"/>
          <w:lang w:val="af-ZA"/>
        </w:rPr>
        <w:t xml:space="preserve"> </w:t>
      </w:r>
      <w:r w:rsidR="00D711A0" w:rsidRPr="009044F1">
        <w:rPr>
          <w:rFonts w:ascii="GHEA Grapalat" w:hAnsi="GHEA Grapalat"/>
        </w:rPr>
        <w:br w:type="page"/>
      </w:r>
      <w:r w:rsidR="00D711A0" w:rsidRPr="00E2692D">
        <w:rPr>
          <w:rFonts w:ascii="GHEA Grapalat" w:hAnsi="GHEA Grapalat"/>
          <w:b/>
          <w:sz w:val="24"/>
          <w:szCs w:val="24"/>
        </w:rPr>
        <w:lastRenderedPageBreak/>
        <w:t>ЧАСТЬ I</w:t>
      </w:r>
    </w:p>
    <w:p w:rsidR="00D711A0" w:rsidRPr="009044F1" w:rsidRDefault="00D711A0" w:rsidP="00EA176E">
      <w:pPr>
        <w:pStyle w:val="Heading3"/>
        <w:keepNext w:val="0"/>
        <w:widowControl w:val="0"/>
        <w:spacing w:after="160" w:line="240" w:lineRule="auto"/>
        <w:rPr>
          <w:rFonts w:ascii="GHEA Grapalat" w:hAnsi="GHEA Grapalat"/>
          <w:sz w:val="24"/>
          <w:szCs w:val="24"/>
        </w:rPr>
      </w:pPr>
    </w:p>
    <w:p w:rsidR="00D711A0" w:rsidRPr="009044F1" w:rsidRDefault="00D711A0" w:rsidP="00EA176E">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D711A0" w:rsidRPr="009044F1" w:rsidRDefault="00D711A0" w:rsidP="00D711A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w:t>
      </w:r>
      <w:r w:rsidR="00E727F8" w:rsidRPr="00E727F8">
        <w:rPr>
          <w:rFonts w:ascii="GHEA Grapalat" w:hAnsi="GHEA Grapalat"/>
          <w:i w:val="0"/>
          <w:sz w:val="24"/>
          <w:szCs w:val="24"/>
        </w:rPr>
        <w:t>мебели</w:t>
      </w:r>
      <w:r w:rsidRPr="009044F1">
        <w:rPr>
          <w:rFonts w:ascii="GHEA Grapalat" w:hAnsi="GHEA Grapalat"/>
          <w:i w:val="0"/>
          <w:sz w:val="24"/>
          <w:szCs w:val="24"/>
        </w:rPr>
        <w:t>" (далее — также товар) для нужд "</w:t>
      </w:r>
      <w:r w:rsidRPr="00E16843">
        <w:rPr>
          <w:rFonts w:ascii="GHEA Grapalat" w:hAnsi="GHEA Grapalat"/>
        </w:rPr>
        <w:t xml:space="preserve">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sidR="00A35ECC" w:rsidRPr="001357F8">
        <w:rPr>
          <w:rFonts w:ascii="GHEA Grapalat" w:hAnsi="GHEA Grapalat"/>
          <w:i w:val="0"/>
          <w:sz w:val="24"/>
          <w:szCs w:val="24"/>
        </w:rPr>
        <w:t xml:space="preserve"> </w:t>
      </w:r>
      <w:r w:rsidR="009B6878">
        <w:rPr>
          <w:rFonts w:ascii="GHEA Grapalat" w:hAnsi="GHEA Grapalat"/>
          <w:i w:val="0"/>
          <w:sz w:val="24"/>
          <w:szCs w:val="24"/>
        </w:rPr>
        <w:t>1</w:t>
      </w:r>
      <w:r w:rsidRPr="001357F8">
        <w:rPr>
          <w:rFonts w:ascii="GHEA Grapalat" w:hAnsi="GHEA Grapalat"/>
          <w:i w:val="0"/>
          <w:sz w:val="24"/>
          <w:szCs w:val="24"/>
        </w:rPr>
        <w:t xml:space="preserve">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992"/>
        <w:gridCol w:w="5712"/>
      </w:tblGrid>
      <w:tr w:rsidR="00AD432A" w:rsidRPr="009044F1" w:rsidTr="001357F8">
        <w:trPr>
          <w:jc w:val="center"/>
        </w:trPr>
        <w:tc>
          <w:tcPr>
            <w:tcW w:w="3522"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712"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D711A0" w:rsidRPr="009044F1" w:rsidTr="001357F8">
        <w:trPr>
          <w:jc w:val="center"/>
        </w:trPr>
        <w:tc>
          <w:tcPr>
            <w:tcW w:w="1530" w:type="dxa"/>
            <w:vAlign w:val="center"/>
          </w:tcPr>
          <w:p w:rsidR="00D711A0" w:rsidRPr="009044F1" w:rsidRDefault="00D711A0" w:rsidP="00D711A0">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992" w:type="dxa"/>
            <w:vAlign w:val="center"/>
          </w:tcPr>
          <w:p w:rsidR="00D711A0" w:rsidRDefault="00D711A0" w:rsidP="00D711A0">
            <w:pPr>
              <w:pStyle w:val="BodyTextIndent2"/>
              <w:widowControl w:val="0"/>
              <w:spacing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p>
          <w:p w:rsidR="00D711A0" w:rsidRPr="00C53648" w:rsidRDefault="00D711A0" w:rsidP="00D711A0">
            <w:pPr>
              <w:pStyle w:val="BodyTextIndent2"/>
              <w:widowControl w:val="0"/>
              <w:spacing w:after="120" w:line="240" w:lineRule="auto"/>
              <w:ind w:firstLine="0"/>
              <w:jc w:val="center"/>
              <w:rPr>
                <w:rFonts w:ascii="GHEA Grapalat" w:hAnsi="GHEA Grapalat"/>
                <w:b/>
                <w:i/>
                <w:sz w:val="24"/>
                <w:szCs w:val="24"/>
              </w:rPr>
            </w:pPr>
            <w:r w:rsidRPr="00016450">
              <w:rPr>
                <w:rFonts w:ascii="GHEA Grapalat" w:hAnsi="GHEA Grapalat"/>
              </w:rPr>
              <w:t>драмов РА</w:t>
            </w:r>
            <w:r>
              <w:rPr>
                <w:rFonts w:ascii="GHEA Grapalat" w:hAnsi="GHEA Grapalat"/>
                <w:lang w:val="en-US"/>
              </w:rPr>
              <w:t xml:space="preserve"> </w:t>
            </w:r>
          </w:p>
        </w:tc>
        <w:tc>
          <w:tcPr>
            <w:tcW w:w="5712" w:type="dxa"/>
            <w:vMerge/>
            <w:vAlign w:val="center"/>
          </w:tcPr>
          <w:p w:rsidR="00D711A0" w:rsidRPr="00C53648" w:rsidRDefault="00D711A0" w:rsidP="00D711A0">
            <w:pPr>
              <w:pStyle w:val="BodyTextIndent2"/>
              <w:widowControl w:val="0"/>
              <w:spacing w:after="120" w:line="240" w:lineRule="auto"/>
              <w:ind w:firstLine="0"/>
              <w:rPr>
                <w:rFonts w:ascii="GHEA Grapalat" w:hAnsi="GHEA Grapalat"/>
                <w:b/>
                <w:i/>
                <w:sz w:val="24"/>
                <w:szCs w:val="24"/>
              </w:rPr>
            </w:pPr>
          </w:p>
        </w:tc>
      </w:tr>
      <w:tr w:rsidR="00B132FB" w:rsidRPr="009044F1" w:rsidTr="001357F8">
        <w:trPr>
          <w:jc w:val="center"/>
        </w:trPr>
        <w:tc>
          <w:tcPr>
            <w:tcW w:w="1530" w:type="dxa"/>
            <w:vAlign w:val="center"/>
          </w:tcPr>
          <w:p w:rsidR="00B132FB" w:rsidRPr="009044F1" w:rsidRDefault="00B132FB" w:rsidP="00B132FB">
            <w:pPr>
              <w:pStyle w:val="BodyTextIndent2"/>
              <w:widowControl w:val="0"/>
              <w:spacing w:after="120" w:line="240" w:lineRule="auto"/>
              <w:ind w:firstLine="0"/>
              <w:jc w:val="center"/>
              <w:rPr>
                <w:rFonts w:ascii="GHEA Grapalat" w:hAnsi="GHEA Grapalat"/>
                <w:sz w:val="24"/>
                <w:szCs w:val="24"/>
              </w:rPr>
            </w:pPr>
            <w:r>
              <w:rPr>
                <w:rFonts w:ascii="GHEA Grapalat" w:hAnsi="GHEA Grapalat"/>
                <w:sz w:val="16"/>
              </w:rPr>
              <w:t>1</w:t>
            </w:r>
            <w:r>
              <w:rPr>
                <w:rFonts w:ascii="Arial LatArm" w:hAnsi="Arial LatArm" w:cs="Arial"/>
                <w:sz w:val="24"/>
                <w:lang w:val="en-US"/>
              </w:rPr>
              <w:t xml:space="preserve"> </w:t>
            </w:r>
          </w:p>
        </w:tc>
        <w:tc>
          <w:tcPr>
            <w:tcW w:w="1992" w:type="dxa"/>
            <w:vAlign w:val="center"/>
          </w:tcPr>
          <w:p w:rsidR="00B132FB" w:rsidRPr="009044F1" w:rsidRDefault="00F64AA2" w:rsidP="00B132FB">
            <w:pPr>
              <w:pStyle w:val="BodyTextIndent2"/>
              <w:widowControl w:val="0"/>
              <w:spacing w:after="120" w:line="240" w:lineRule="auto"/>
              <w:ind w:firstLine="0"/>
              <w:jc w:val="center"/>
              <w:rPr>
                <w:rFonts w:ascii="GHEA Grapalat" w:hAnsi="GHEA Grapalat"/>
                <w:sz w:val="24"/>
                <w:szCs w:val="24"/>
              </w:rPr>
            </w:pPr>
            <w:r>
              <w:rPr>
                <w:rFonts w:ascii="Arial LatArm" w:hAnsi="Arial LatArm" w:cs="Arial"/>
              </w:rPr>
              <w:t>400</w:t>
            </w:r>
            <w:r w:rsidR="00B132FB">
              <w:rPr>
                <w:rFonts w:ascii="Arial LatArm" w:hAnsi="Arial LatArm" w:cs="Arial"/>
              </w:rPr>
              <w:t>000</w:t>
            </w:r>
          </w:p>
        </w:tc>
        <w:tc>
          <w:tcPr>
            <w:tcW w:w="5712" w:type="dxa"/>
            <w:vAlign w:val="center"/>
          </w:tcPr>
          <w:p w:rsidR="00B132FB" w:rsidRPr="001357F8" w:rsidRDefault="00F64AA2" w:rsidP="00B132FB">
            <w:pPr>
              <w:pStyle w:val="BodyTextIndent2"/>
              <w:widowControl w:val="0"/>
              <w:spacing w:after="120" w:line="240" w:lineRule="auto"/>
              <w:ind w:firstLine="0"/>
              <w:rPr>
                <w:rFonts w:ascii="GHEA Grapalat" w:hAnsi="GHEA Grapalat"/>
                <w:sz w:val="22"/>
                <w:szCs w:val="22"/>
                <w:u w:val="single"/>
                <w:vertAlign w:val="subscript"/>
              </w:rPr>
            </w:pPr>
            <w:r>
              <w:rPr>
                <w:rFonts w:ascii="Sylfaen" w:hAnsi="Sylfaen" w:cs="Calibri"/>
                <w:color w:val="000000"/>
              </w:rPr>
              <w:t>М</w:t>
            </w:r>
            <w:r w:rsidRPr="00F64AA2">
              <w:rPr>
                <w:rFonts w:ascii="Sylfaen" w:hAnsi="Sylfaen" w:cs="Calibri"/>
                <w:color w:val="000000"/>
              </w:rPr>
              <w:t>ягкое кресло</w:t>
            </w:r>
          </w:p>
        </w:tc>
      </w:tr>
    </w:tbl>
    <w:p w:rsidR="00096865" w:rsidRDefault="00096865" w:rsidP="00B46D58">
      <w:pPr>
        <w:widowControl w:val="0"/>
        <w:spacing w:after="160"/>
        <w:ind w:firstLine="567"/>
        <w:jc w:val="center"/>
        <w:rPr>
          <w:rFonts w:ascii="GHEA Grapalat" w:hAnsi="GHEA Grapalat" w:cs="Sylfaen"/>
          <w:i/>
        </w:rPr>
      </w:pPr>
    </w:p>
    <w:p w:rsidR="00C47A9B" w:rsidRPr="009044F1" w:rsidRDefault="00C47A9B" w:rsidP="00C47A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C47A9B" w:rsidRPr="00AA5BD2" w:rsidRDefault="00C47A9B" w:rsidP="00C47A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C47A9B" w:rsidRDefault="00C47A9B"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w:t>
      </w:r>
      <w:r w:rsidRPr="009044F1">
        <w:rPr>
          <w:rFonts w:ascii="GHEA Grapalat" w:hAnsi="GHEA Grapalat"/>
          <w:color w:val="000000"/>
        </w:rPr>
        <w:lastRenderedPageBreak/>
        <w:t>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w:t>
      </w:r>
      <w:r w:rsidR="00791FE4" w:rsidRPr="007D4470">
        <w:rPr>
          <w:rFonts w:ascii="GHEA Grapalat" w:hAnsi="GHEA Grapalat"/>
        </w:rPr>
        <w:lastRenderedPageBreak/>
        <w:t xml:space="preserve">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FF1FA5" w:rsidRPr="009044F1" w:rsidRDefault="00FF1FA5" w:rsidP="00FF1FA5">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FF1FA5" w:rsidRPr="009044F1" w:rsidRDefault="00FF1FA5" w:rsidP="00FF1FA5">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FF1FA5" w:rsidRPr="009044F1" w:rsidRDefault="00FF1FA5" w:rsidP="00FF1FA5">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FF1FA5" w:rsidRPr="005114D0" w:rsidRDefault="00FF1FA5" w:rsidP="00FF1FA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870C69" w:rsidRPr="00FD0971">
        <w:rPr>
          <w:rFonts w:ascii="GHEA Grapalat" w:hAnsi="GHEA Grapalat"/>
          <w:sz w:val="24"/>
          <w:szCs w:val="24"/>
        </w:rPr>
        <w:t>запроса котировок</w:t>
      </w:r>
      <w:r w:rsidRPr="009044F1">
        <w:rPr>
          <w:rFonts w:ascii="GHEA Grapalat" w:hAnsi="GHEA Grapalat"/>
          <w:sz w:val="24"/>
          <w:szCs w:val="24"/>
        </w:rPr>
        <w:t>.</w:t>
      </w:r>
    </w:p>
    <w:p w:rsidR="00FF1FA5" w:rsidRPr="00956B41" w:rsidRDefault="00FF1FA5" w:rsidP="00FF1FA5">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sidR="008167C9">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00A51C73" w:rsidRPr="001357F8">
        <w:rPr>
          <w:rFonts w:ascii="GHEA Grapalat" w:hAnsi="GHEA Grapalat"/>
          <w:b/>
          <w:sz w:val="24"/>
          <w:szCs w:val="24"/>
        </w:rPr>
        <w:t>1</w:t>
      </w:r>
      <w:r w:rsidR="008167C9">
        <w:rPr>
          <w:rFonts w:ascii="GHEA Grapalat" w:hAnsi="GHEA Grapalat"/>
          <w:b/>
          <w:sz w:val="24"/>
          <w:szCs w:val="24"/>
        </w:rPr>
        <w:t>:00</w:t>
      </w:r>
      <w:r w:rsidRPr="002C7467">
        <w:rPr>
          <w:rFonts w:ascii="GHEA Grapalat" w:hAnsi="GHEA Grapalat"/>
          <w:b/>
          <w:sz w:val="24"/>
          <w:szCs w:val="24"/>
        </w:rPr>
        <w:t xml:space="preserve">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FF1FA5" w:rsidRDefault="00FF1FA5" w:rsidP="00FF1FA5">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661596">
        <w:rPr>
          <w:rFonts w:ascii="GHEA Grapalat" w:hAnsi="GHEA Grapalat"/>
          <w:sz w:val="24"/>
          <w:szCs w:val="24"/>
        </w:rPr>
        <w:t xml:space="preserve"> </w:t>
      </w:r>
      <w:r w:rsidR="007A7C38">
        <w:rPr>
          <w:rFonts w:ascii="GHEA Grapalat" w:hAnsi="GHEA Grapalat"/>
          <w:sz w:val="24"/>
          <w:szCs w:val="24"/>
        </w:rPr>
        <w:t>Нарине Абраамян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w:t>
      </w:r>
      <w:r>
        <w:rPr>
          <w:rFonts w:ascii="GHEA Grapalat" w:hAnsi="GHEA Grapalat"/>
          <w:sz w:val="24"/>
          <w:szCs w:val="24"/>
        </w:rPr>
        <w:lastRenderedPageBreak/>
        <w:t>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д</w:t>
      </w:r>
      <w:r w:rsidRPr="001357F8">
        <w:rPr>
          <w:rFonts w:ascii="GHEA Grapalat" w:hAnsi="GHEA Grapalat"/>
          <w:b/>
          <w:sz w:val="24"/>
          <w:szCs w:val="24"/>
        </w:rPr>
        <w:t xml:space="preserve">) </w:t>
      </w:r>
      <w:r w:rsidR="00B5181E" w:rsidRPr="001357F8">
        <w:rPr>
          <w:rFonts w:ascii="GHEA Grapalat" w:hAnsi="GHEA Grapalat"/>
          <w:b/>
          <w:sz w:val="24"/>
          <w:szCs w:val="24"/>
        </w:rPr>
        <w:t>д</w:t>
      </w:r>
      <w:r w:rsidR="00695E8D" w:rsidRPr="001357F8">
        <w:rPr>
          <w:rFonts w:ascii="GHEA Grapalat" w:hAnsi="GHEA Grapalat"/>
          <w:b/>
          <w:sz w:val="24"/>
          <w:szCs w:val="24"/>
        </w:rPr>
        <w:t>екларацию</w:t>
      </w:r>
      <w:r w:rsidR="006A7E82" w:rsidRPr="001357F8">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1357F8">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1357F8">
        <w:rPr>
          <w:rFonts w:ascii="GHEA Grapalat" w:hAnsi="GHEA Grapalat"/>
          <w:b/>
          <w:sz w:val="24"/>
          <w:szCs w:val="24"/>
        </w:rPr>
        <w:t>деклация</w:t>
      </w:r>
      <w:r w:rsidRPr="001357F8">
        <w:rPr>
          <w:rFonts w:ascii="GHEA Grapalat" w:hAnsi="GHEA Grapalat"/>
          <w:b/>
          <w:sz w:val="24"/>
          <w:szCs w:val="24"/>
        </w:rPr>
        <w:t>, после вскрытия заявок публик</w:t>
      </w:r>
      <w:r w:rsidR="006A7E82" w:rsidRPr="001357F8">
        <w:rPr>
          <w:rFonts w:ascii="GHEA Grapalat" w:hAnsi="GHEA Grapalat"/>
          <w:b/>
          <w:sz w:val="24"/>
          <w:szCs w:val="24"/>
        </w:rPr>
        <w:t>у</w:t>
      </w:r>
      <w:r w:rsidRPr="001357F8">
        <w:rPr>
          <w:rFonts w:ascii="GHEA Grapalat" w:hAnsi="GHEA Grapalat"/>
          <w:b/>
          <w:sz w:val="24"/>
          <w:szCs w:val="24"/>
        </w:rPr>
        <w:t>ется в бюллетене вместе с объявлением о решении заключить догово</w:t>
      </w:r>
      <w:r>
        <w:rPr>
          <w:rFonts w:ascii="GHEA Grapalat" w:hAnsi="GHEA Grapalat"/>
          <w:sz w:val="24"/>
          <w:szCs w:val="24"/>
        </w:rPr>
        <w:t>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1357F8">
        <w:rPr>
          <w:rFonts w:ascii="GHEA Grapalat" w:hAnsi="GHEA Grapalat"/>
          <w:b/>
          <w:sz w:val="24"/>
          <w:szCs w:val="24"/>
        </w:rPr>
        <w:t>технические характеристики</w:t>
      </w:r>
      <w:r w:rsidR="00932115" w:rsidRPr="001357F8">
        <w:rPr>
          <w:rFonts w:ascii="GHEA Grapalat" w:hAnsi="GHEA Grapalat" w:cs="Sylfaen"/>
          <w:b/>
          <w:sz w:val="24"/>
          <w:szCs w:val="24"/>
        </w:rPr>
        <w:t xml:space="preserve"> предлагаемого им товара</w:t>
      </w:r>
      <w:r w:rsidR="005F25EF" w:rsidRPr="001357F8">
        <w:rPr>
          <w:rFonts w:ascii="GHEA Grapalat" w:hAnsi="GHEA Grapalat"/>
          <w:b/>
          <w:sz w:val="24"/>
          <w:szCs w:val="24"/>
        </w:rPr>
        <w:t xml:space="preserve">, а также товарный знак, </w:t>
      </w:r>
      <w:r w:rsidR="00932115" w:rsidRPr="001357F8">
        <w:rPr>
          <w:rFonts w:ascii="GHEA Grapalat" w:hAnsi="GHEA Grapalat" w:cs="Sylfaen"/>
          <w:b/>
          <w:sz w:val="24"/>
          <w:szCs w:val="24"/>
        </w:rPr>
        <w:t xml:space="preserve">фирменное наименование, </w:t>
      </w:r>
      <w:r w:rsidR="005F6602" w:rsidRPr="001357F8">
        <w:rPr>
          <w:rFonts w:ascii="GHEA Grapalat" w:hAnsi="GHEA Grapalat" w:cs="Sylfaen"/>
          <w:b/>
          <w:sz w:val="24"/>
          <w:szCs w:val="24"/>
        </w:rPr>
        <w:t xml:space="preserve">модель </w:t>
      </w:r>
      <w:r w:rsidR="00932115" w:rsidRPr="001357F8">
        <w:rPr>
          <w:rFonts w:ascii="GHEA Grapalat" w:hAnsi="GHEA Grapalat" w:cs="Sylfaen"/>
          <w:b/>
          <w:sz w:val="24"/>
          <w:szCs w:val="24"/>
        </w:rPr>
        <w:t>и</w:t>
      </w:r>
      <w:r w:rsidR="00932115" w:rsidRPr="001357F8">
        <w:rPr>
          <w:rFonts w:ascii="GHEA Grapalat" w:hAnsi="GHEA Grapalat"/>
          <w:b/>
          <w:sz w:val="24"/>
          <w:szCs w:val="24"/>
        </w:rPr>
        <w:t xml:space="preserve"> </w:t>
      </w:r>
      <w:r w:rsidR="005F25EF" w:rsidRPr="001357F8">
        <w:rPr>
          <w:rFonts w:ascii="GHEA Grapalat" w:hAnsi="GHEA Grapalat"/>
          <w:b/>
          <w:sz w:val="24"/>
          <w:szCs w:val="24"/>
        </w:rPr>
        <w:t>наименование производителя, (далее — полное описание товара</w:t>
      </w:r>
      <w:r w:rsidR="005F25EF" w:rsidRPr="001357F8">
        <w:rPr>
          <w:rFonts w:ascii="GHEA Grapalat" w:hAnsi="GHEA Grapalat"/>
          <w:b/>
        </w:rPr>
        <w:t>)</w:t>
      </w:r>
      <w:r w:rsidR="00B82520" w:rsidRPr="001357F8">
        <w:rPr>
          <w:rFonts w:ascii="GHEA Grapalat" w:hAnsi="GHEA Grapalat"/>
          <w:b/>
        </w:rPr>
        <w:t xml:space="preserve">. </w:t>
      </w:r>
      <w:r w:rsidR="00B82520" w:rsidRPr="001357F8">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1357F8">
        <w:rPr>
          <w:rFonts w:ascii="GHEA Grapalat" w:hAnsi="GHEA Grapalat"/>
          <w:b/>
          <w:sz w:val="24"/>
          <w:szCs w:val="24"/>
        </w:rPr>
        <w:t xml:space="preserve">модель </w:t>
      </w:r>
      <w:r w:rsidR="005F6602" w:rsidRPr="001357F8">
        <w:rPr>
          <w:rFonts w:ascii="GHEA Grapalat" w:hAnsi="GHEA Grapalat"/>
          <w:b/>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lastRenderedPageBreak/>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66B8B" w:rsidRDefault="00FD2748" w:rsidP="00B66B8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66B8B" w:rsidRPr="009044F1">
        <w:rPr>
          <w:rFonts w:ascii="GHEA Grapalat" w:hAnsi="GHEA Grapalat"/>
          <w:sz w:val="24"/>
          <w:szCs w:val="24"/>
        </w:rPr>
        <w:t>Вскрытие заявок произойдет на "</w:t>
      </w:r>
      <w:r w:rsidR="00B66B8B" w:rsidRPr="00016450">
        <w:rPr>
          <w:rFonts w:ascii="GHEA Grapalat" w:hAnsi="GHEA Grapalat"/>
        </w:rPr>
        <w:t>"</w:t>
      </w:r>
      <w:r w:rsidR="00B66B8B" w:rsidRPr="00661596">
        <w:rPr>
          <w:rFonts w:ascii="GHEA Grapalat" w:hAnsi="GHEA Grapalat"/>
        </w:rPr>
        <w:t>7</w:t>
      </w:r>
      <w:r w:rsidR="00B66B8B">
        <w:rPr>
          <w:rFonts w:ascii="GHEA Grapalat" w:hAnsi="GHEA Grapalat"/>
          <w:sz w:val="24"/>
          <w:szCs w:val="24"/>
        </w:rPr>
        <w:t>"-</w:t>
      </w:r>
      <w:r w:rsidR="00B66B8B" w:rsidRPr="009044F1">
        <w:rPr>
          <w:rFonts w:ascii="GHEA Grapalat" w:hAnsi="GHEA Grapalat"/>
          <w:sz w:val="24"/>
          <w:szCs w:val="24"/>
        </w:rPr>
        <w:t>й день в "</w:t>
      </w:r>
      <w:r w:rsidR="00B66B8B" w:rsidRPr="00016450">
        <w:rPr>
          <w:rFonts w:ascii="GHEA Grapalat" w:hAnsi="GHEA Grapalat"/>
        </w:rPr>
        <w:t>"</w:t>
      </w:r>
      <w:r w:rsidR="00B66B8B" w:rsidRPr="00EB1B19">
        <w:rPr>
          <w:rFonts w:ascii="GHEA Grapalat" w:hAnsi="GHEA Grapalat"/>
        </w:rPr>
        <w:t>1</w:t>
      </w:r>
      <w:r w:rsidR="00B738AB" w:rsidRPr="001357F8">
        <w:rPr>
          <w:rFonts w:ascii="GHEA Grapalat" w:hAnsi="GHEA Grapalat"/>
        </w:rPr>
        <w:t>1</w:t>
      </w:r>
      <w:r w:rsidR="00B66B8B" w:rsidRPr="00EB1B19">
        <w:rPr>
          <w:rFonts w:ascii="GHEA Grapalat" w:hAnsi="GHEA Grapalat"/>
        </w:rPr>
        <w:t>:</w:t>
      </w:r>
      <w:r w:rsidR="00B66B8B" w:rsidRPr="00C90F08">
        <w:rPr>
          <w:rFonts w:ascii="GHEA Grapalat" w:hAnsi="GHEA Grapalat"/>
        </w:rPr>
        <w:t>0</w:t>
      </w:r>
      <w:r w:rsidR="00B66B8B" w:rsidRPr="00EB1B19">
        <w:rPr>
          <w:rFonts w:ascii="GHEA Grapalat" w:hAnsi="GHEA Grapalat"/>
        </w:rPr>
        <w:t>0</w:t>
      </w:r>
      <w:r w:rsidR="00B66B8B" w:rsidRPr="00016450">
        <w:rPr>
          <w:rFonts w:ascii="GHEA Grapalat" w:hAnsi="GHEA Grapalat"/>
        </w:rPr>
        <w:t xml:space="preserve">" </w:t>
      </w:r>
      <w:r w:rsidR="00B66B8B" w:rsidRPr="009044F1">
        <w:rPr>
          <w:rFonts w:ascii="GHEA Grapalat" w:hAnsi="GHEA Grapalat"/>
          <w:sz w:val="24"/>
          <w:szCs w:val="24"/>
        </w:rPr>
        <w:t xml:space="preserve">" со дня опубликования в </w:t>
      </w:r>
      <w:r w:rsidR="00B66B8B">
        <w:rPr>
          <w:rFonts w:ascii="GHEA Grapalat" w:hAnsi="GHEA Grapalat"/>
          <w:sz w:val="24"/>
          <w:szCs w:val="24"/>
        </w:rPr>
        <w:t>бюллетене</w:t>
      </w:r>
      <w:r w:rsidR="00B66B8B" w:rsidRPr="009044F1">
        <w:rPr>
          <w:rFonts w:ascii="GHEA Grapalat" w:hAnsi="GHEA Grapalat"/>
          <w:sz w:val="24"/>
          <w:szCs w:val="24"/>
        </w:rPr>
        <w:t xml:space="preserve"> объявления и приглашения на настоящую процедуру. </w:t>
      </w:r>
    </w:p>
    <w:p w:rsidR="00B66B8B" w:rsidRPr="001357F8" w:rsidRDefault="00B66B8B" w:rsidP="00B66B8B">
      <w:pPr>
        <w:pStyle w:val="BodyTextIndent2"/>
        <w:widowControl w:val="0"/>
        <w:tabs>
          <w:tab w:val="left" w:pos="1134"/>
        </w:tabs>
        <w:spacing w:after="160" w:line="240" w:lineRule="auto"/>
        <w:ind w:firstLine="567"/>
        <w:rPr>
          <w:rFonts w:ascii="GHEA Grapalat" w:hAnsi="GHEA Grapalat"/>
          <w:sz w:val="24"/>
          <w:szCs w:val="24"/>
        </w:rPr>
      </w:pPr>
      <w:r w:rsidRPr="001357F8">
        <w:rPr>
          <w:rFonts w:ascii="GHEA Grapalat" w:hAnsi="GHEA Grapalat"/>
          <w:sz w:val="24"/>
          <w:szCs w:val="24"/>
        </w:rPr>
        <w:t>На заседании по вскрытию и оценке заявок:</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предложения подавших заявки участников, принимая за основание представленную </w:t>
      </w:r>
      <w:r>
        <w:rPr>
          <w:rFonts w:ascii="GHEA Grapalat" w:hAnsi="GHEA Grapalat"/>
        </w:rPr>
        <w:lastRenderedPageBreak/>
        <w:t>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E20ED0" w:rsidRPr="009044F1">
        <w:rPr>
          <w:rFonts w:ascii="GHEA Grapalat" w:hAnsi="GHEA Grapalat"/>
          <w:i w:val="0"/>
          <w:sz w:val="24"/>
          <w:szCs w:val="24"/>
        </w:rPr>
        <w:t xml:space="preserve">с драмом Республики Армения по курсу </w:t>
      </w:r>
      <w:r w:rsidR="00E20ED0" w:rsidRPr="00C90F08">
        <w:rPr>
          <w:rFonts w:ascii="GHEA Grapalat" w:hAnsi="GHEA Grapalat"/>
          <w:i w:val="0"/>
          <w:sz w:val="24"/>
          <w:szCs w:val="24"/>
        </w:rPr>
        <w:t xml:space="preserve">ЦБ </w:t>
      </w:r>
      <w:r w:rsidR="00E20ED0" w:rsidRPr="00016450">
        <w:rPr>
          <w:rFonts w:ascii="GHEA Grapalat" w:hAnsi="GHEA Grapalat"/>
          <w:i w:val="0"/>
          <w:sz w:val="24"/>
          <w:szCs w:val="24"/>
        </w:rPr>
        <w:t xml:space="preserve"> </w:t>
      </w:r>
      <w:r w:rsidR="00E20ED0" w:rsidRPr="00C90F08">
        <w:rPr>
          <w:rFonts w:ascii="GHEA Grapalat" w:hAnsi="GHEA Grapalat"/>
          <w:i w:val="0"/>
          <w:sz w:val="24"/>
          <w:szCs w:val="24"/>
        </w:rPr>
        <w:t>Армении</w:t>
      </w:r>
      <w:r w:rsidR="00E20ED0" w:rsidRPr="009044F1" w:rsidDel="00E20ED0">
        <w:rPr>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w:t>
      </w:r>
      <w:r w:rsidRPr="009044F1">
        <w:rPr>
          <w:rFonts w:ascii="GHEA Grapalat" w:hAnsi="GHEA Grapalat"/>
          <w:sz w:val="24"/>
          <w:szCs w:val="24"/>
        </w:rPr>
        <w:lastRenderedPageBreak/>
        <w:t xml:space="preserve">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w:t>
      </w:r>
      <w:r w:rsidR="005D7FA6" w:rsidRPr="005D7FA6">
        <w:rPr>
          <w:rFonts w:ascii="GHEA Grapalat" w:hAnsi="GHEA Grapalat"/>
          <w:sz w:val="24"/>
          <w:szCs w:val="24"/>
        </w:rPr>
        <w:lastRenderedPageBreak/>
        <w:t xml:space="preserve">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w:t>
      </w:r>
      <w:r w:rsidR="0052468C" w:rsidRPr="00AA7DF7">
        <w:rPr>
          <w:rFonts w:ascii="GHEA Grapalat" w:hAnsi="GHEA Grapalat"/>
        </w:rPr>
        <w:lastRenderedPageBreak/>
        <w:t>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отправляет </w:t>
      </w:r>
      <w:r w:rsidRPr="00BF1CBD">
        <w:rPr>
          <w:rFonts w:ascii="GHEA Grapalat" w:hAnsi="GHEA Grapalat"/>
          <w:spacing w:val="-4"/>
        </w:rPr>
        <w:lastRenderedPageBreak/>
        <w:t>сведения (документы) в воспроизведенном (отсканированном) с утвержденного оригинала варианте.</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1357F8" w:rsidRDefault="0084513E" w:rsidP="0084513E">
      <w:pPr>
        <w:pStyle w:val="BodyTextIndent2"/>
        <w:widowControl w:val="0"/>
        <w:spacing w:after="160" w:line="240" w:lineRule="auto"/>
        <w:ind w:left="284" w:firstLine="567"/>
        <w:contextualSpacing/>
        <w:rPr>
          <w:rFonts w:ascii="GHEA Grapalat" w:hAnsi="GHEA Grapalat"/>
          <w:b/>
          <w:sz w:val="24"/>
          <w:szCs w:val="24"/>
        </w:rPr>
      </w:pPr>
      <w:r w:rsidRPr="001357F8">
        <w:rPr>
          <w:rFonts w:ascii="GHEA Grapalat" w:hAnsi="GHEA Grapalat"/>
          <w:b/>
          <w:sz w:val="24"/>
          <w:szCs w:val="24"/>
        </w:rPr>
        <w:t>Период ожидания в случае настоящей процедуры составляет "</w:t>
      </w:r>
      <w:r w:rsidR="003A5B8F" w:rsidRPr="001357F8">
        <w:rPr>
          <w:rFonts w:ascii="GHEA Grapalat" w:hAnsi="GHEA Grapalat"/>
          <w:b/>
          <w:sz w:val="24"/>
          <w:szCs w:val="24"/>
        </w:rPr>
        <w:t>10</w:t>
      </w:r>
      <w:r w:rsidRPr="001357F8">
        <w:rPr>
          <w:rFonts w:ascii="GHEA Grapalat" w:hAnsi="GHEA Grapalat"/>
          <w:b/>
          <w:sz w:val="24"/>
          <w:szCs w:val="24"/>
        </w:rPr>
        <w:t>" календарных дней. Период ожидания:</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1357F8">
        <w:rPr>
          <w:rFonts w:ascii="GHEA Grapalat" w:hAnsi="GHEA Grapalat"/>
          <w:b/>
          <w:color w:val="000000" w:themeColor="text1"/>
        </w:rPr>
        <w:t xml:space="preserve">в течение 5-и рабочих дней </w:t>
      </w:r>
      <w:r w:rsidR="009D228B" w:rsidRPr="001357F8">
        <w:rPr>
          <w:rFonts w:ascii="GHEA Grapalat" w:hAnsi="GHEA Grapalat"/>
          <w:b/>
          <w:color w:val="000000" w:themeColor="text1"/>
        </w:rPr>
        <w:t xml:space="preserve">после </w:t>
      </w:r>
      <w:r w:rsidR="00646B97" w:rsidRPr="001357F8">
        <w:rPr>
          <w:rFonts w:ascii="GHEA Grapalat" w:hAnsi="GHEA Grapalat"/>
          <w:b/>
          <w:color w:val="000000" w:themeColor="text1"/>
        </w:rPr>
        <w:t>дня его получения,</w:t>
      </w:r>
      <w:r w:rsidR="00646B97" w:rsidRPr="00681C1F">
        <w:rPr>
          <w:rFonts w:ascii="GHEA Grapalat" w:hAnsi="GHEA Grapalat"/>
          <w:color w:val="000000" w:themeColor="text1"/>
        </w:rPr>
        <w:t xml:space="preserve">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1357F8">
        <w:rPr>
          <w:rFonts w:ascii="GHEA Grapalat" w:hAnsi="GHEA Grapalat"/>
          <w:b/>
        </w:rPr>
        <w:t xml:space="preserve">Размер обеспечения квалификации равен </w:t>
      </w:r>
      <w:r w:rsidR="003D57AD" w:rsidRPr="001357F8">
        <w:rPr>
          <w:rFonts w:ascii="GHEA Grapalat" w:hAnsi="GHEA Grapalat"/>
          <w:b/>
        </w:rPr>
        <w:t xml:space="preserve">15 процентам </w:t>
      </w:r>
      <w:r w:rsidR="00E70468" w:rsidRPr="001357F8">
        <w:rPr>
          <w:rFonts w:ascii="GHEA Grapalat" w:hAnsi="GHEA Grapalat"/>
          <w:b/>
        </w:rPr>
        <w:t>от цены закупки товаров закупаемых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w:t>
      </w:r>
      <w:r w:rsidR="003D57AD" w:rsidRPr="00370E40">
        <w:rPr>
          <w:rFonts w:ascii="GHEA Grapalat" w:hAnsi="GHEA Grapalat"/>
        </w:rPr>
        <w:lastRenderedPageBreak/>
        <w:t xml:space="preserve">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w:t>
      </w:r>
      <w:r w:rsidRPr="002406D8">
        <w:rPr>
          <w:rFonts w:ascii="GHEA Grapalat" w:hAnsi="GHEA Grapalat" w:cs="Sylfaen"/>
        </w:rPr>
        <w:lastRenderedPageBreak/>
        <w:t>одностороннее расторжение договора заказчиком</w:t>
      </w:r>
      <w:r>
        <w:rPr>
          <w:rFonts w:ascii="GHEA Grapalat" w:hAnsi="GHEA Grapalat" w:cs="Sylfaen"/>
        </w:rPr>
        <w:t>.</w:t>
      </w:r>
    </w:p>
    <w:p w:rsidR="00367A7C" w:rsidRDefault="00030D40" w:rsidP="00367A7C">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1357F8">
        <w:rPr>
          <w:rFonts w:ascii="GHEA Grapalat" w:hAnsi="GHEA Grapalat"/>
          <w:b/>
        </w:rPr>
        <w:t xml:space="preserve">Размер обеспечения договора составляет 10 процентов от цены </w:t>
      </w:r>
      <w:r w:rsidR="00E562C0" w:rsidRPr="001357F8">
        <w:rPr>
          <w:rFonts w:ascii="GHEA Grapalat" w:hAnsi="GHEA Grapalat"/>
          <w:b/>
        </w:rPr>
        <w:t>закупки</w:t>
      </w:r>
      <w:r w:rsidRPr="001357F8">
        <w:rPr>
          <w:rFonts w:ascii="GHEA Grapalat" w:hAnsi="GHEA Grapalat"/>
          <w:b/>
        </w:rPr>
        <w:t xml:space="preserve">. </w:t>
      </w:r>
      <w:r w:rsidR="00367A7C" w:rsidRPr="002D492B">
        <w:rPr>
          <w:rFonts w:ascii="GHEA Grapalat" w:hAnsi="GHEA Grapalat"/>
        </w:rPr>
        <w:t xml:space="preserve">Если цена закупки товара меньше цены заключаемого договора, то размер обеспечения </w:t>
      </w:r>
      <w:r w:rsidR="00367A7C">
        <w:rPr>
          <w:rFonts w:ascii="GHEA Grapalat" w:hAnsi="GHEA Grapalat"/>
        </w:rPr>
        <w:t>договора</w:t>
      </w:r>
      <w:r w:rsidR="00367A7C" w:rsidRPr="002D492B">
        <w:rPr>
          <w:rFonts w:ascii="GHEA Grapalat" w:hAnsi="GHEA Grapalat"/>
        </w:rPr>
        <w:t xml:space="preserve"> исчисляется в отношении цены договора.</w:t>
      </w:r>
      <w:r w:rsidR="00367A7C">
        <w:rPr>
          <w:rFonts w:ascii="GHEA Grapalat" w:hAnsi="GHEA Grapalat"/>
        </w:rPr>
        <w:t xml:space="preserve"> О</w:t>
      </w:r>
      <w:r w:rsidR="00367A7C" w:rsidRPr="001647D2">
        <w:rPr>
          <w:rFonts w:ascii="GHEA Grapalat" w:hAnsi="GHEA Grapalat"/>
        </w:rPr>
        <w:t xml:space="preserve">беспечение </w:t>
      </w:r>
      <w:r w:rsidR="00367A7C">
        <w:rPr>
          <w:rFonts w:ascii="GHEA Grapalat" w:hAnsi="GHEA Grapalat"/>
        </w:rPr>
        <w:t>договора</w:t>
      </w:r>
      <w:r w:rsidR="00367A7C" w:rsidRPr="001647D2">
        <w:rPr>
          <w:rFonts w:ascii="GHEA Grapalat" w:hAnsi="GHEA Grapalat"/>
        </w:rPr>
        <w:t xml:space="preserve"> представляется </w:t>
      </w:r>
      <w:r w:rsidR="00367A7C" w:rsidRPr="00DA3D75">
        <w:rPr>
          <w:rFonts w:ascii="GHEA Grapalat" w:hAnsi="GHEA Grapalat"/>
        </w:rPr>
        <w:t>в одностороннем порядке утвержденного заявления-в виде неустойки (приложение 5.1) или наличных денег</w:t>
      </w:r>
      <w:r w:rsidR="00367A7C">
        <w:rPr>
          <w:rStyle w:val="FootnoteReference"/>
          <w:rFonts w:ascii="GHEA Grapalat" w:hAnsi="GHEA Grapalat"/>
        </w:rPr>
        <w:t xml:space="preserve"> </w:t>
      </w:r>
      <w:r w:rsidR="00367A7C">
        <w:rPr>
          <w:rStyle w:val="FootnoteReference"/>
          <w:rFonts w:ascii="GHEA Grapalat" w:hAnsi="GHEA Grapalat"/>
        </w:rPr>
        <w:footnoteReference w:customMarkFollows="1" w:id="5"/>
        <w:t>13</w:t>
      </w:r>
      <w:r w:rsidR="00367A7C">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367A7C" w:rsidRPr="001357F8">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lastRenderedPageBreak/>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D81E58"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27573B">
        <w:rPr>
          <w:rStyle w:val="FootnoteReference"/>
          <w:rFonts w:ascii="GHEA Grapalat" w:hAnsi="GHEA Grapalat"/>
        </w:rPr>
        <w:footnoteReference w:customMarkFollows="1" w:id="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870C69" w:rsidRPr="009044F1">
        <w:rPr>
          <w:rFonts w:ascii="GHEA Grapalat" w:hAnsi="GHEA Grapalat"/>
          <w:b/>
        </w:rPr>
        <w:t xml:space="preserve">НА </w:t>
      </w:r>
      <w:r w:rsidR="00870C69" w:rsidRPr="00870C69">
        <w:rPr>
          <w:rFonts w:ascii="GHEA Grapalat" w:hAnsi="GHEA Grapalat"/>
          <w:b/>
        </w:rPr>
        <w:t>ЗАПРОСА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7"/>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w:t>
      </w:r>
      <w:r w:rsidRPr="002658C9">
        <w:rPr>
          <w:rFonts w:ascii="GHEA Grapalat" w:hAnsi="GHEA Grapalat"/>
        </w:rPr>
        <w:lastRenderedPageBreak/>
        <w:t>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F1F02" w:rsidRPr="001357F8">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8167C9">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573BE" w:rsidRPr="001357F8" w:rsidRDefault="008573BE" w:rsidP="008167C9">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69777A">
        <w:rPr>
          <w:rFonts w:ascii="GHEA Grapalat" w:hAnsi="GHEA Grapalat"/>
          <w:b/>
          <w:sz w:val="24"/>
          <w:szCs w:val="24"/>
        </w:rPr>
        <w:t>24/25</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r w:rsidRPr="00374F4A">
        <w:rPr>
          <w:rFonts w:ascii="GHEA Grapalat" w:hAnsi="GHEA Grapalat"/>
          <w:b/>
        </w:rPr>
        <w:t>*</w:t>
      </w:r>
    </w:p>
    <w:p w:rsidR="00B2572B" w:rsidRPr="00374F4A" w:rsidRDefault="00B2572B" w:rsidP="009926D4">
      <w:pPr>
        <w:pStyle w:val="Heading6"/>
        <w:keepNext w:val="0"/>
        <w:widowControl w:val="0"/>
        <w:spacing w:after="160"/>
        <w:ind w:left="2124" w:firstLine="708"/>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B71A7">
        <w:rPr>
          <w:rFonts w:ascii="GHEA Grapalat" w:hAnsi="GHEA Grapalat"/>
          <w:sz w:val="24"/>
          <w:szCs w:val="24"/>
        </w:rPr>
        <w:t>запросe</w:t>
      </w:r>
      <w:r w:rsidR="00FB71A7" w:rsidRPr="00FD0971">
        <w:rPr>
          <w:rFonts w:ascii="GHEA Grapalat" w:hAnsi="GHEA Grapalat"/>
          <w:sz w:val="24"/>
          <w:szCs w:val="24"/>
        </w:rPr>
        <w:t xml:space="preserve">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134D7B" w:rsidRPr="00DA5EA0" w:rsidRDefault="00134D7B" w:rsidP="00134D7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134D7B" w:rsidRPr="000C1746" w:rsidRDefault="00134D7B" w:rsidP="00134D7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134D7B" w:rsidRPr="001357F8" w:rsidRDefault="00134D7B" w:rsidP="00134D7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69777A">
        <w:rPr>
          <w:rFonts w:ascii="GHEA Grapalat" w:hAnsi="GHEA Grapalat"/>
          <w:b/>
        </w:rPr>
        <w:t>24/25</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E320D9" w:rsidP="00B46D58">
      <w:pPr>
        <w:spacing w:after="160"/>
        <w:jc w:val="both"/>
        <w:rPr>
          <w:rFonts w:ascii="GHEA Grapalat" w:hAnsi="GHEA Grapalat"/>
        </w:rPr>
      </w:pPr>
      <w:r w:rsidRPr="00FD0971">
        <w:rPr>
          <w:rFonts w:ascii="GHEA Grapalat" w:hAnsi="GHEA Grapalat"/>
        </w:rPr>
        <w:t>запроса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134D7B"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69777A">
        <w:rPr>
          <w:rFonts w:ascii="GHEA Grapalat" w:hAnsi="GHEA Grapalat"/>
          <w:b/>
        </w:rPr>
        <w:t>24/25</w:t>
      </w:r>
      <w:r w:rsidRPr="00CA1276">
        <w:rPr>
          <w:rFonts w:ascii="GHEA Grapalat" w:hAnsi="GHEA Grapalat"/>
          <w:b/>
        </w:rPr>
        <w:t xml:space="preserve"> </w:t>
      </w:r>
      <w:r w:rsidR="009E1F0A" w:rsidRPr="004F23CF">
        <w:rPr>
          <w:rFonts w:ascii="GHEA Grapalat" w:hAnsi="GHEA Grapalat"/>
          <w:color w:val="000000" w:themeColor="text1"/>
        </w:rPr>
        <w:t>и</w:t>
      </w:r>
      <w:r w:rsidR="009E1F0A" w:rsidRPr="004F23CF">
        <w:rPr>
          <w:rFonts w:ascii="GHEA Grapalat" w:hAnsi="GHEA Grapalat"/>
          <w:sz w:val="20"/>
          <w:u w:val="single"/>
          <w:lang w:val="hy-AM"/>
        </w:rPr>
        <w:t xml:space="preserve">  </w:t>
      </w:r>
      <w:r w:rsidR="009E1F0A" w:rsidRPr="004F23CF">
        <w:rPr>
          <w:rFonts w:ascii="GHEA Grapalat" w:hAnsi="GHEA Grapalat"/>
          <w:sz w:val="20"/>
          <w:u w:val="single"/>
        </w:rPr>
        <w:t>---------------------------------</w:t>
      </w:r>
      <w:r w:rsidR="006247D8">
        <w:rPr>
          <w:rFonts w:ascii="GHEA Grapalat" w:hAnsi="GHEA Grapalat"/>
          <w:sz w:val="20"/>
          <w:u w:val="single"/>
        </w:rPr>
        <w:t>-------</w:t>
      </w:r>
      <w:r w:rsidR="009E1F0A" w:rsidRPr="004F23CF">
        <w:rPr>
          <w:rFonts w:ascii="GHEA Grapalat" w:hAnsi="GHEA Grapalat"/>
          <w:sz w:val="20"/>
          <w:u w:val="single"/>
          <w:lang w:val="hy-AM"/>
        </w:rPr>
        <w:t xml:space="preserve">                                        </w:t>
      </w:r>
      <w:r w:rsidR="009E1F0A" w:rsidRPr="004F23CF">
        <w:rPr>
          <w:rFonts w:ascii="GHEA Grapalat" w:hAnsi="GHEA Grapalat"/>
          <w:sz w:val="20"/>
          <w:u w:val="single"/>
          <w:lang w:val="es-ES"/>
        </w:rPr>
        <w:t xml:space="preserve">                         </w:t>
      </w:r>
      <w:r w:rsidR="009E1F0A" w:rsidRPr="004F23CF">
        <w:rPr>
          <w:rFonts w:ascii="GHEA Grapalat" w:hAnsi="GHEA Grapalat"/>
          <w:sz w:val="20"/>
          <w:u w:val="single"/>
          <w:lang w:val="hy-AM"/>
        </w:rPr>
        <w:t xml:space="preserve">          </w:t>
      </w:r>
      <w:r w:rsidR="009E1F0A"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F13AC8" w:rsidRPr="00AF791F" w:rsidRDefault="00F13AC8" w:rsidP="00F13AC8">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69777A">
        <w:rPr>
          <w:rFonts w:ascii="GHEA Grapalat" w:hAnsi="GHEA Grapalat"/>
          <w:b/>
        </w:rPr>
        <w:t>24/25</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D91E1B" w:rsidRPr="00C6146A">
        <w:rPr>
          <w:rFonts w:ascii="GHEA Grapalat" w:hAnsi="GHEA Grapalat"/>
        </w:rPr>
        <w:t>запрос котировок</w:t>
      </w:r>
      <w:r w:rsidR="00D91E1B">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8"/>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C82106">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8573BE" w:rsidRPr="001357F8" w:rsidRDefault="008573BE" w:rsidP="00C82106">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69777A">
        <w:rPr>
          <w:rFonts w:ascii="GHEA Grapalat" w:hAnsi="GHEA Grapalat"/>
          <w:b/>
          <w:sz w:val="24"/>
          <w:szCs w:val="24"/>
        </w:rPr>
        <w:t>24/25</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8E3CB3" w:rsidRPr="009044F1" w:rsidRDefault="008E3CB3" w:rsidP="008E3CB3">
      <w:pPr>
        <w:widowControl w:val="0"/>
        <w:spacing w:after="160"/>
        <w:jc w:val="both"/>
        <w:rPr>
          <w:rFonts w:ascii="GHEA Grapalat" w:hAnsi="GHEA Grapalat"/>
        </w:rPr>
      </w:pPr>
      <w:r w:rsidRPr="009044F1">
        <w:rPr>
          <w:rFonts w:ascii="GHEA Grapalat" w:hAnsi="GHEA Grapalat"/>
        </w:rPr>
        <w:t xml:space="preserve">рамках </w:t>
      </w:r>
      <w:r w:rsidR="00D91E1B" w:rsidRPr="00C6146A">
        <w:rPr>
          <w:rFonts w:ascii="GHEA Grapalat" w:hAnsi="GHEA Grapalat"/>
        </w:rPr>
        <w:t>запрос</w:t>
      </w:r>
      <w:r w:rsidR="00D91E1B">
        <w:rPr>
          <w:rFonts w:ascii="GHEA Grapalat" w:hAnsi="GHEA Grapalat"/>
          <w:lang w:val="en-US"/>
        </w:rPr>
        <w:t>a</w:t>
      </w:r>
      <w:r w:rsidR="00D91E1B" w:rsidRPr="00C6146A">
        <w:rPr>
          <w:rFonts w:ascii="GHEA Grapalat" w:hAnsi="GHEA Grapalat"/>
        </w:rPr>
        <w:t xml:space="preserve"> котировок</w:t>
      </w:r>
      <w:r w:rsidR="00D91E1B">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sidRPr="00AA05DB">
        <w:rPr>
          <w:rFonts w:ascii="GHEA Grapalat" w:hAnsi="GHEA Grapalat"/>
          <w:b/>
        </w:rPr>
        <w:t>BMAPDzB</w:t>
      </w:r>
      <w:r>
        <w:rPr>
          <w:rFonts w:ascii="GHEA Grapalat" w:hAnsi="GHEA Grapalat"/>
          <w:b/>
        </w:rPr>
        <w:t>-</w:t>
      </w:r>
      <w:r w:rsidR="0069777A">
        <w:rPr>
          <w:rFonts w:ascii="GHEA Grapalat" w:hAnsi="GHEA Grapalat"/>
          <w:b/>
        </w:rPr>
        <w:t>24/25</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8573BE" w:rsidRPr="001357F8" w:rsidRDefault="008573BE" w:rsidP="008573BE">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69777A">
        <w:rPr>
          <w:rFonts w:ascii="GHEA Grapalat" w:hAnsi="GHEA Grapalat"/>
          <w:b/>
          <w:sz w:val="24"/>
          <w:szCs w:val="24"/>
        </w:rPr>
        <w:t>24/25</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512A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0512A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0512A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0512A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512A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F016A2" w:rsidRPr="00C843BA" w:rsidRDefault="000512A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0512A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0512AE"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0512A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0512AE"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0512A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0512A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573BE" w:rsidRPr="001357F8" w:rsidRDefault="008573BE" w:rsidP="008573BE">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69777A">
        <w:rPr>
          <w:rFonts w:ascii="GHEA Grapalat" w:hAnsi="GHEA Grapalat"/>
          <w:b/>
          <w:sz w:val="24"/>
          <w:szCs w:val="24"/>
        </w:rPr>
        <w:t>24/25</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1357F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F24CE" w:rsidRPr="00C6146A">
        <w:rPr>
          <w:rFonts w:ascii="GHEA Grapalat" w:hAnsi="GHEA Grapalat"/>
        </w:rPr>
        <w:t>запрос котировок</w:t>
      </w:r>
      <w:r w:rsidR="00BF24CE">
        <w:rPr>
          <w:rFonts w:ascii="GHEA Grapalat" w:hAnsi="GHEA Grapalat"/>
        </w:rPr>
        <w:t xml:space="preserve"> </w:t>
      </w:r>
      <w:r w:rsidRPr="005744FC">
        <w:rPr>
          <w:rFonts w:ascii="GHEA Grapalat" w:hAnsi="GHEA Grapalat"/>
          <w:spacing w:val="-6"/>
        </w:rPr>
        <w:t xml:space="preserve">под кодом </w:t>
      </w:r>
      <w:r w:rsidR="00BF24CE">
        <w:rPr>
          <w:rFonts w:ascii="GHEA Grapalat" w:hAnsi="GHEA Grapalat"/>
          <w:b/>
        </w:rPr>
        <w:t>ЕГС-GHAPDzB-</w:t>
      </w:r>
      <w:r w:rsidR="0069777A">
        <w:rPr>
          <w:rFonts w:ascii="GHEA Grapalat" w:hAnsi="GHEA Grapalat"/>
          <w:b/>
        </w:rPr>
        <w:t>24/25</w:t>
      </w:r>
      <w:r w:rsidR="00BF24CE" w:rsidRPr="001357F8">
        <w:rPr>
          <w:rFonts w:ascii="GHEA Grapalat" w:hAnsi="GHEA Grapalat"/>
          <w:b/>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BF24CE" w:rsidRPr="005744FC" w:rsidTr="001357F8">
        <w:trPr>
          <w:trHeight w:val="916"/>
          <w:jc w:val="center"/>
        </w:trPr>
        <w:tc>
          <w:tcPr>
            <w:tcW w:w="1368"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BF24CE" w:rsidRPr="00DE2AE3" w:rsidRDefault="00BF24CE"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BF24CE" w:rsidRPr="0009191C" w:rsidRDefault="00BF24CE"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BF24CE" w:rsidRPr="005744FC" w:rsidRDefault="00BF24CE"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BF24CE" w:rsidRPr="005744FC" w:rsidRDefault="00BF24CE" w:rsidP="00B46D58">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BF24CE" w:rsidRDefault="00BF24CE"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BF24CE" w:rsidRPr="005744FC" w:rsidTr="001357F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Default="00BF24CE" w:rsidP="00B46D58">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E02389" w:rsidRDefault="00BF24CE"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E02389">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F24CE" w:rsidRPr="005744FC" w:rsidTr="001357F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1357F8">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rPr>
                <w:rFonts w:ascii="GHEA Grapalat" w:hAnsi="GHEA Grapalat"/>
                <w:sz w:val="20"/>
                <w:szCs w:val="20"/>
              </w:rPr>
            </w:pPr>
          </w:p>
        </w:tc>
      </w:tr>
      <w:tr w:rsidR="00BF24CE" w:rsidRPr="005744FC" w:rsidTr="001357F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1357F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1357F8">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4F162D">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8573BE" w:rsidRPr="001357F8" w:rsidRDefault="008573BE" w:rsidP="004F162D">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69777A">
        <w:rPr>
          <w:rFonts w:ascii="GHEA Grapalat" w:hAnsi="GHEA Grapalat"/>
          <w:b/>
          <w:sz w:val="24"/>
          <w:szCs w:val="24"/>
        </w:rPr>
        <w:t>24/25</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BF24CE" w:rsidRPr="00B138F3" w:rsidRDefault="00BF24CE" w:rsidP="00BF24CE">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BF24CE" w:rsidRPr="00B138F3" w:rsidRDefault="00BF24CE" w:rsidP="00BF24CE">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69777A">
        <w:rPr>
          <w:rFonts w:ascii="GHEA Grapalat" w:hAnsi="GHEA Grapalat"/>
          <w:b/>
        </w:rPr>
        <w:t>24/25</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B138F3">
        <w:rPr>
          <w:rFonts w:ascii="GHEA Grapalat" w:hAnsi="GHEA Grapalat"/>
          <w:sz w:val="22"/>
          <w:szCs w:val="22"/>
        </w:rPr>
        <w:lastRenderedPageBreak/>
        <w:t>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Default="001005B0" w:rsidP="00B46D58">
      <w:pPr>
        <w:widowControl w:val="0"/>
        <w:spacing w:after="160"/>
        <w:ind w:left="567" w:right="565"/>
        <w:jc w:val="center"/>
        <w:rPr>
          <w:rFonts w:ascii="GHEA Grapalat" w:hAnsi="GHEA Grapalat"/>
          <w:b/>
          <w:sz w:val="22"/>
          <w:szCs w:val="22"/>
        </w:rPr>
      </w:pPr>
    </w:p>
    <w:p w:rsidR="00BF24CE" w:rsidRPr="00B138F3" w:rsidRDefault="00BF24CE"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F24C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F24C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F24C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EF03EC">
      <w:pPr>
        <w:widowControl w:val="0"/>
        <w:jc w:val="right"/>
        <w:rPr>
          <w:rFonts w:ascii="GHEA Grapalat" w:hAnsi="GHEA Grapalat" w:cs="GHEA Grapalat"/>
          <w:i/>
        </w:rPr>
      </w:pPr>
      <w:r w:rsidRPr="00B138F3">
        <w:rPr>
          <w:rFonts w:ascii="GHEA Grapalat" w:hAnsi="GHEA Grapalat"/>
          <w:i/>
        </w:rPr>
        <w:lastRenderedPageBreak/>
        <w:t>Приложение № 5.1</w:t>
      </w:r>
    </w:p>
    <w:p w:rsidR="008573BE" w:rsidRPr="001357F8" w:rsidRDefault="008573BE" w:rsidP="00EF03EC">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69777A">
        <w:rPr>
          <w:rFonts w:ascii="GHEA Grapalat" w:hAnsi="GHEA Grapalat"/>
          <w:b/>
          <w:sz w:val="24"/>
          <w:szCs w:val="24"/>
        </w:rPr>
        <w:t>24/25</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17A05" w:rsidRPr="00B138F3" w:rsidRDefault="00417A05" w:rsidP="00417A05">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417A05" w:rsidRPr="00B138F3" w:rsidRDefault="00417A05" w:rsidP="00417A0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69777A">
        <w:rPr>
          <w:rFonts w:ascii="GHEA Grapalat" w:hAnsi="GHEA Grapalat"/>
          <w:b/>
        </w:rPr>
        <w:t>24/25</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r w:rsidRPr="00B138F3">
        <w:rPr>
          <w:rFonts w:ascii="GHEA Grapalat" w:hAnsi="GHEA Grapalat"/>
        </w:rPr>
        <w:lastRenderedPageBreak/>
        <w:t>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7020B6" w:rsidRDefault="007020B6" w:rsidP="000A214C">
      <w:pPr>
        <w:widowControl w:val="0"/>
        <w:tabs>
          <w:tab w:val="left" w:pos="1134"/>
        </w:tabs>
        <w:spacing w:after="160"/>
        <w:ind w:firstLine="567"/>
        <w:jc w:val="both"/>
        <w:rPr>
          <w:rFonts w:ascii="GHEA Grapalat" w:hAnsi="GHEA Grapalat"/>
        </w:rPr>
      </w:pPr>
    </w:p>
    <w:p w:rsidR="007020B6" w:rsidRPr="00B138F3" w:rsidRDefault="007020B6" w:rsidP="000A214C">
      <w:pPr>
        <w:widowControl w:val="0"/>
        <w:tabs>
          <w:tab w:val="left" w:pos="1134"/>
        </w:tabs>
        <w:spacing w:after="160"/>
        <w:ind w:firstLine="567"/>
        <w:jc w:val="both"/>
        <w:rPr>
          <w:rFonts w:ascii="GHEA Grapalat" w:hAnsi="GHEA Grapalat" w:cs="GHEA Grapalat"/>
        </w:rPr>
      </w:pP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417A05"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417A05"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417A05"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p>
    <w:p w:rsidR="00071D1C" w:rsidRPr="00B138F3" w:rsidRDefault="00B2572B" w:rsidP="00BB4DA8">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8573BE" w:rsidRPr="001357F8" w:rsidRDefault="008573BE" w:rsidP="00BB4DA8">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69777A">
        <w:rPr>
          <w:rFonts w:ascii="GHEA Grapalat" w:hAnsi="GHEA Grapalat"/>
          <w:b/>
          <w:sz w:val="24"/>
          <w:szCs w:val="24"/>
        </w:rPr>
        <w:t>24/25</w:t>
      </w:r>
    </w:p>
    <w:p w:rsidR="008D352C" w:rsidRPr="00B138F3" w:rsidRDefault="008D352C" w:rsidP="00B46D58">
      <w:pPr>
        <w:widowControl w:val="0"/>
        <w:spacing w:after="160"/>
        <w:ind w:left="-142" w:firstLine="142"/>
        <w:jc w:val="center"/>
        <w:rPr>
          <w:rFonts w:ascii="GHEA Grapalat" w:hAnsi="GHEA Grapalat"/>
          <w:i/>
        </w:rPr>
      </w:pPr>
    </w:p>
    <w:p w:rsidR="00417A05" w:rsidRPr="00B138F3" w:rsidRDefault="00417A05" w:rsidP="00417A05">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17A05" w:rsidRPr="00B138F3" w:rsidRDefault="00417A05" w:rsidP="00417A05">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17A05" w:rsidRPr="001357F8" w:rsidRDefault="00417A05" w:rsidP="00417A05">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69777A">
        <w:rPr>
          <w:rFonts w:ascii="GHEA Grapalat" w:hAnsi="GHEA Grapalat"/>
          <w:b/>
        </w:rPr>
        <w:t>24/25</w:t>
      </w:r>
    </w:p>
    <w:p w:rsidR="00071D1C" w:rsidRPr="001357F8"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1357F8">
              <w:rPr>
                <w:rFonts w:ascii="GHEA Grapalat" w:hAnsi="GHEA Grapalat"/>
              </w:rPr>
              <w:tab/>
            </w:r>
            <w:r w:rsidR="00F15CED" w:rsidRPr="00B138F3">
              <w:rPr>
                <w:rFonts w:ascii="GHEA Grapalat" w:hAnsi="GHEA Grapalat"/>
              </w:rPr>
              <w:t>г</w:t>
            </w:r>
          </w:p>
        </w:tc>
        <w:tc>
          <w:tcPr>
            <w:tcW w:w="4643" w:type="dxa"/>
          </w:tcPr>
          <w:p w:rsidR="00F15CED" w:rsidRPr="00B138F3" w:rsidRDefault="00F15CED">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417461">
              <w:rPr>
                <w:rFonts w:ascii="GHEA Grapalat" w:hAnsi="GHEA Grapalat"/>
                <w:lang w:val="en-US"/>
              </w:rPr>
              <w:t>24</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Default="00071D1C" w:rsidP="001357F8">
      <w:pPr>
        <w:widowControl w:val="0"/>
        <w:spacing w:after="160"/>
        <w:ind w:firstLine="709"/>
        <w:jc w:val="both"/>
        <w:rPr>
          <w:rFonts w:ascii="GHEA Grapalat" w:hAnsi="GHEA Grapalat" w:cs="Sylfaen"/>
          <w:b/>
        </w:rPr>
      </w:pPr>
    </w:p>
    <w:p w:rsidR="00417A05" w:rsidRPr="00B138F3" w:rsidRDefault="00417A05" w:rsidP="00417A05">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17A05" w:rsidRPr="00C90F08" w:rsidRDefault="00417A05" w:rsidP="00417A05">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417A05" w:rsidRDefault="00417A05" w:rsidP="00417A05">
      <w:pPr>
        <w:widowControl w:val="0"/>
        <w:tabs>
          <w:tab w:val="left" w:pos="1134"/>
        </w:tabs>
        <w:spacing w:after="160" w:line="360" w:lineRule="auto"/>
        <w:jc w:val="both"/>
        <w:rPr>
          <w:rFonts w:ascii="GHEA Grapalat" w:hAnsi="GHEA Grapalat"/>
        </w:rPr>
      </w:pPr>
      <w:r w:rsidRPr="001357F8">
        <w:rPr>
          <w:rFonts w:ascii="Sylfaen" w:hAnsi="Sylfaen"/>
          <w:szCs w:val="22"/>
        </w:rPr>
        <w:t xml:space="preserve">      </w:t>
      </w:r>
      <w:r w:rsidRPr="00BF078C">
        <w:rPr>
          <w:rFonts w:ascii="Sylfaen" w:hAnsi="Sylfaen"/>
          <w:szCs w:val="22"/>
        </w:rPr>
        <w:t>1.</w:t>
      </w:r>
      <w:r w:rsidRPr="001357F8">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1357F8">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417A05" w:rsidRPr="00C90F08" w:rsidRDefault="00417A05" w:rsidP="00417A05">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1357F8">
        <w:rPr>
          <w:rFonts w:ascii="GHEA Grapalat" w:hAnsi="GHEA Grapalat" w:cs="Times Armenian"/>
        </w:rPr>
        <w:t>3</w:t>
      </w:r>
      <w:r w:rsidR="001B7E89">
        <w:rPr>
          <w:rFonts w:ascii="GHEA Grapalat" w:hAnsi="GHEA Grapalat" w:cs="Times Armenian"/>
        </w:rPr>
        <w:t xml:space="preserve">  Продавец товар доставляет в главный офис </w:t>
      </w:r>
      <w:r w:rsidRPr="00C90F08">
        <w:rPr>
          <w:rFonts w:ascii="GHEA Grapalat" w:hAnsi="GHEA Grapalat" w:cs="Times Armenian"/>
        </w:rPr>
        <w:t xml:space="preserve">покупателя, расположенный в г. Ереван, ул </w:t>
      </w:r>
      <w:r w:rsidR="001B7E89">
        <w:rPr>
          <w:rFonts w:ascii="GHEA Grapalat" w:hAnsi="GHEA Grapalat" w:cs="Times Armenian"/>
        </w:rPr>
        <w:t>Бузанда 1/4</w:t>
      </w:r>
      <w:r w:rsidRPr="00C90F08">
        <w:rPr>
          <w:rFonts w:ascii="GHEA Grapalat" w:hAnsi="GHEA Grapalat" w:cs="Times Armenian"/>
        </w:rPr>
        <w:t>.</w:t>
      </w:r>
    </w:p>
    <w:p w:rsidR="00417A05" w:rsidRPr="00B138F3" w:rsidRDefault="00417A05" w:rsidP="00417A05">
      <w:pPr>
        <w:widowControl w:val="0"/>
        <w:spacing w:after="160"/>
        <w:ind w:firstLine="709"/>
        <w:jc w:val="both"/>
        <w:rPr>
          <w:rFonts w:ascii="GHEA Grapalat" w:hAnsi="GHEA Grapalat" w:cs="Times Armenian"/>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17A05" w:rsidRPr="00B138F3" w:rsidRDefault="00417A05" w:rsidP="00417A05">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17A05" w:rsidRPr="00B138F3" w:rsidRDefault="00417A05" w:rsidP="00417A05">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17A05" w:rsidRPr="00B138F3" w:rsidRDefault="00417A05" w:rsidP="00417A05">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17A05" w:rsidRPr="00016450" w:rsidRDefault="00417A05" w:rsidP="00417A05">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17A05" w:rsidRPr="00B138F3" w:rsidRDefault="00417A05" w:rsidP="00417A05">
      <w:pPr>
        <w:widowControl w:val="0"/>
        <w:spacing w:after="160"/>
        <w:ind w:firstLine="720"/>
        <w:jc w:val="both"/>
        <w:rPr>
          <w:rFonts w:ascii="GHEA Grapalat" w:hAnsi="GHEA Grapalat" w:cs="Sylfaen"/>
          <w:i/>
          <w:u w:val="single"/>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417A05" w:rsidRPr="00BE51DD"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417A05" w:rsidRPr="00BE51DD"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5. ПЕРЕДАЧА И ПРИЕМ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17A05" w:rsidRDefault="00417A05" w:rsidP="00417A05">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17A05"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17A05"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6. ОТВЕТСТВЕННОСТЬ СТОРОН</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3"/>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17A05" w:rsidRPr="00B138F3" w:rsidRDefault="00417A05" w:rsidP="00417A05">
      <w:pPr>
        <w:rPr>
          <w:rFonts w:ascii="GHEA Grapalat" w:hAnsi="GHEA Grapalat"/>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17A05" w:rsidRPr="00B138F3" w:rsidRDefault="00417A05" w:rsidP="00417A05">
      <w:pPr>
        <w:widowControl w:val="0"/>
        <w:spacing w:after="160"/>
        <w:jc w:val="center"/>
        <w:rPr>
          <w:rFonts w:ascii="GHEA Grapalat" w:hAnsi="GHEA Grapalat"/>
          <w:lang w:val="hy-AM"/>
        </w:rPr>
      </w:pPr>
    </w:p>
    <w:p w:rsidR="00417A05" w:rsidRPr="00016450" w:rsidRDefault="00417A05" w:rsidP="00417A05">
      <w:pPr>
        <w:widowControl w:val="0"/>
        <w:spacing w:after="160" w:line="360" w:lineRule="auto"/>
        <w:jc w:val="center"/>
        <w:rPr>
          <w:rFonts w:ascii="GHEA Grapalat" w:hAnsi="GHEA Grapalat"/>
          <w:b/>
        </w:rPr>
      </w:pPr>
      <w:r w:rsidRPr="00016450">
        <w:rPr>
          <w:rFonts w:ascii="GHEA Grapalat" w:hAnsi="GHEA Grapalat"/>
          <w:b/>
        </w:rPr>
        <w:t>8. ИНЫЕ УСЛОВИЯ</w:t>
      </w:r>
    </w:p>
    <w:p w:rsidR="00417A05" w:rsidRPr="00C90F08" w:rsidRDefault="00417A05" w:rsidP="00417A05">
      <w:pPr>
        <w:widowControl w:val="0"/>
        <w:tabs>
          <w:tab w:val="left" w:pos="1134"/>
        </w:tabs>
        <w:spacing w:line="276" w:lineRule="auto"/>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Pr>
          <w:rFonts w:ascii="GHEA Grapalat" w:hAnsi="GHEA Grapalat"/>
        </w:rPr>
        <w:t>до 30 декабря 20</w:t>
      </w:r>
      <w:r w:rsidRPr="000D6FF5">
        <w:rPr>
          <w:rFonts w:ascii="GHEA Grapalat" w:hAnsi="GHEA Grapalat"/>
        </w:rPr>
        <w:t>2</w:t>
      </w:r>
      <w:r w:rsidR="00DE67EB" w:rsidRPr="001357F8">
        <w:rPr>
          <w:rFonts w:ascii="GHEA Grapalat" w:hAnsi="GHEA Grapalat"/>
        </w:rPr>
        <w:t>4</w:t>
      </w:r>
      <w:r w:rsidRPr="00C90F08">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w:t>
      </w:r>
      <w:r w:rsidRPr="00C90F08">
        <w:rPr>
          <w:rFonts w:ascii="GHEA Grapalat" w:hAnsi="GHEA Grapalat"/>
        </w:rPr>
        <w:t xml:space="preserve"> но не позднее 31 января 202</w:t>
      </w:r>
      <w:r w:rsidR="00DE67EB" w:rsidRPr="001357F8">
        <w:rPr>
          <w:rFonts w:ascii="GHEA Grapalat" w:hAnsi="GHEA Grapalat"/>
        </w:rPr>
        <w:t>5</w:t>
      </w:r>
      <w:r w:rsidRPr="00C90F08">
        <w:rPr>
          <w:rFonts w:ascii="GHEA Grapalat" w:hAnsi="GHEA Grapalat"/>
        </w:rPr>
        <w:t xml:space="preserve"> года</w:t>
      </w:r>
      <w:r>
        <w:rPr>
          <w:rFonts w:ascii="GHEA Grapalat" w:hAnsi="GHEA Grapalat"/>
        </w:rPr>
        <w:t>.</w:t>
      </w:r>
    </w:p>
    <w:p w:rsidR="00417A05" w:rsidRDefault="00417A05" w:rsidP="00417A05">
      <w:pPr>
        <w:widowControl w:val="0"/>
        <w:tabs>
          <w:tab w:val="left" w:pos="1134"/>
        </w:tabs>
        <w:spacing w:line="276" w:lineRule="auto"/>
        <w:ind w:firstLine="567"/>
        <w:jc w:val="both"/>
        <w:rPr>
          <w:rFonts w:ascii="GHEA Grapalat" w:hAnsi="GHEA Grapalat"/>
        </w:rPr>
      </w:pPr>
      <w:r w:rsidRPr="00C90F08">
        <w:rPr>
          <w:rFonts w:ascii="GHEA Grapalat" w:hAnsi="GHEA Grapalat"/>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FE046F" w:rsidRPr="001357F8">
        <w:rPr>
          <w:rFonts w:ascii="GHEA Grapalat" w:hAnsi="GHEA Grapalat"/>
        </w:rPr>
        <w:t>5</w:t>
      </w:r>
      <w:r w:rsidRPr="00C90F08">
        <w:rPr>
          <w:rFonts w:ascii="GHEA Grapalat" w:hAnsi="GHEA Grapalat"/>
        </w:rPr>
        <w:t xml:space="preserve"> года</w:t>
      </w:r>
      <w:r>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17A05" w:rsidRPr="00B138F3" w:rsidRDefault="00417A05" w:rsidP="00417A05">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4"/>
        <w:t>22</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B138F3">
        <w:rPr>
          <w:rFonts w:ascii="GHEA Grapalat" w:hAnsi="GHEA Grapalat"/>
        </w:rPr>
        <w:lastRenderedPageBreak/>
        <w:t>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5"/>
        <w:t>23</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1357F8">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17A05" w:rsidRPr="00B138F3"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417A05" w:rsidRPr="00B138F3"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417A05"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8.14.</w:t>
      </w:r>
      <w:r w:rsidRPr="00B138F3">
        <w:rPr>
          <w:rFonts w:ascii="GHEA Grapalat" w:hAnsi="GHEA Grapalat"/>
        </w:rPr>
        <w:tab/>
        <w:t>К отношениям, связанным с договором, применяется право Республики Армения.</w:t>
      </w: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17A05" w:rsidRPr="00B138F3" w:rsidTr="00EA176E">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r>
    </w:tbl>
    <w:p w:rsidR="00417A05" w:rsidRDefault="00417A05" w:rsidP="00417A05">
      <w:pPr>
        <w:widowControl w:val="0"/>
        <w:spacing w:after="160"/>
        <w:ind w:firstLine="567"/>
        <w:jc w:val="both"/>
        <w:rPr>
          <w:rFonts w:ascii="GHEA Grapalat" w:hAnsi="GHEA Grapalat"/>
          <w:i/>
          <w:lang w:val="hy-AM"/>
        </w:rPr>
      </w:pP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17A05" w:rsidRPr="00382B60" w:rsidRDefault="00417A05" w:rsidP="00417A05">
      <w:pPr>
        <w:widowControl w:val="0"/>
        <w:spacing w:after="160"/>
        <w:jc w:val="right"/>
        <w:rPr>
          <w:rFonts w:ascii="GHEA Grapalat" w:hAnsi="GHEA Grapalat"/>
        </w:rPr>
        <w:sectPr w:rsidR="00417A05" w:rsidRPr="00382B60" w:rsidSect="007020B6">
          <w:footerReference w:type="default" r:id="rId10"/>
          <w:footnotePr>
            <w:pos w:val="beneathText"/>
          </w:footnotePr>
          <w:pgSz w:w="11906" w:h="16838" w:code="9"/>
          <w:pgMar w:top="450" w:right="926" w:bottom="284" w:left="1418" w:header="561" w:footer="561" w:gutter="0"/>
          <w:cols w:space="720"/>
          <w:docGrid w:linePitch="326"/>
        </w:sectPr>
      </w:pPr>
    </w:p>
    <w:p w:rsidR="00417A05" w:rsidRPr="00016450" w:rsidRDefault="00417A05" w:rsidP="00417A05">
      <w:pPr>
        <w:widowControl w:val="0"/>
        <w:spacing w:after="160"/>
        <w:jc w:val="right"/>
        <w:rPr>
          <w:rFonts w:ascii="GHEA Grapalat" w:hAnsi="GHEA Grapalat"/>
          <w:i/>
        </w:rPr>
      </w:pPr>
      <w:r w:rsidRPr="00016450">
        <w:rPr>
          <w:rFonts w:ascii="GHEA Grapalat" w:hAnsi="GHEA Grapalat"/>
          <w:i/>
        </w:rPr>
        <w:lastRenderedPageBreak/>
        <w:t>Приложение № 1</w:t>
      </w:r>
    </w:p>
    <w:p w:rsidR="00417A05" w:rsidRPr="001357F8" w:rsidRDefault="00417A05" w:rsidP="00417A05">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0069777A">
        <w:rPr>
          <w:rFonts w:ascii="GHEA Grapalat" w:hAnsi="GHEA Grapalat"/>
          <w:b/>
          <w:sz w:val="24"/>
          <w:szCs w:val="24"/>
        </w:rPr>
        <w:t>24/25</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B14350" w:rsidRPr="001357F8">
        <w:rPr>
          <w:rFonts w:ascii="GHEA Grapalat" w:hAnsi="GHEA Grapalat"/>
          <w:i/>
        </w:rPr>
        <w:t>4</w:t>
      </w:r>
      <w:r w:rsidRPr="00AA5BD2">
        <w:rPr>
          <w:rFonts w:ascii="GHEA Grapalat" w:hAnsi="GHEA Grapalat"/>
          <w:i/>
        </w:rPr>
        <w:t>г.</w:t>
      </w:r>
    </w:p>
    <w:p w:rsidR="00417A05" w:rsidRPr="00016450" w:rsidRDefault="00417A05" w:rsidP="00417A05">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417A05" w:rsidRPr="00016450" w:rsidRDefault="00417A05" w:rsidP="00417A05">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350"/>
        <w:gridCol w:w="3870"/>
        <w:gridCol w:w="1170"/>
        <w:gridCol w:w="1341"/>
        <w:gridCol w:w="1620"/>
        <w:gridCol w:w="1314"/>
      </w:tblGrid>
      <w:tr w:rsidR="00417A05" w:rsidRPr="00576215" w:rsidTr="00EA176E">
        <w:trPr>
          <w:trHeight w:val="361"/>
          <w:jc w:val="center"/>
        </w:trPr>
        <w:tc>
          <w:tcPr>
            <w:tcW w:w="15429" w:type="dxa"/>
            <w:gridSpan w:val="10"/>
          </w:tcPr>
          <w:p w:rsidR="00417A05" w:rsidRPr="00576215" w:rsidRDefault="00417A05" w:rsidP="00EA176E">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417A05" w:rsidRPr="00576215" w:rsidTr="00EA176E">
        <w:trPr>
          <w:trHeight w:val="1031"/>
          <w:jc w:val="center"/>
        </w:trPr>
        <w:tc>
          <w:tcPr>
            <w:tcW w:w="1467" w:type="dxa"/>
            <w:vAlign w:val="center"/>
          </w:tcPr>
          <w:p w:rsidR="00417A05" w:rsidRPr="00422C6A" w:rsidRDefault="00417A05" w:rsidP="00EA176E">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417A05" w:rsidRPr="00422C6A" w:rsidRDefault="00417A05" w:rsidP="00EA176E">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417A05" w:rsidRPr="004777FA" w:rsidRDefault="00417A05" w:rsidP="00EA176E">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350" w:type="dxa"/>
            <w:vAlign w:val="center"/>
          </w:tcPr>
          <w:p w:rsidR="00417A05" w:rsidRPr="004777FA" w:rsidRDefault="00417A05" w:rsidP="00EA176E">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3870" w:type="dxa"/>
            <w:vAlign w:val="center"/>
          </w:tcPr>
          <w:p w:rsidR="00417A05" w:rsidRPr="00422C6A" w:rsidRDefault="00417A05" w:rsidP="00EA176E">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170" w:type="dxa"/>
            <w:vAlign w:val="center"/>
          </w:tcPr>
          <w:p w:rsidR="00417A05" w:rsidRPr="00422C6A" w:rsidRDefault="00417A05" w:rsidP="00EA176E">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341" w:type="dxa"/>
            <w:vAlign w:val="center"/>
          </w:tcPr>
          <w:p w:rsidR="00417A05" w:rsidRPr="00422C6A" w:rsidRDefault="00417A05" w:rsidP="00EA176E">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417A05" w:rsidRPr="00422C6A" w:rsidRDefault="00417A05" w:rsidP="00EA176E">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417A05" w:rsidRPr="00C90F08" w:rsidRDefault="00417A05" w:rsidP="00EA176E">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r>
      <w:tr w:rsidR="005E7412" w:rsidRPr="00576215" w:rsidTr="00EA176E">
        <w:trPr>
          <w:trHeight w:val="1031"/>
          <w:jc w:val="center"/>
        </w:trPr>
        <w:tc>
          <w:tcPr>
            <w:tcW w:w="1467" w:type="dxa"/>
            <w:vAlign w:val="center"/>
          </w:tcPr>
          <w:p w:rsidR="005E7412" w:rsidRDefault="005E7412" w:rsidP="005E7412">
            <w:pPr>
              <w:jc w:val="center"/>
              <w:rPr>
                <w:rFonts w:ascii="Arial Unicode" w:hAnsi="Arial Unicode" w:cs="Arial"/>
                <w:sz w:val="22"/>
                <w:szCs w:val="22"/>
              </w:rPr>
            </w:pPr>
            <w:r>
              <w:rPr>
                <w:rFonts w:ascii="Arial Unicode" w:hAnsi="Arial Unicode" w:cs="Arial"/>
                <w:sz w:val="22"/>
                <w:szCs w:val="22"/>
              </w:rPr>
              <w:t>1</w:t>
            </w:r>
          </w:p>
        </w:tc>
        <w:tc>
          <w:tcPr>
            <w:tcW w:w="1593" w:type="dxa"/>
            <w:gridSpan w:val="2"/>
            <w:vAlign w:val="center"/>
          </w:tcPr>
          <w:p w:rsidR="00AC5372" w:rsidRDefault="00AC5372" w:rsidP="00AC5372">
            <w:pPr>
              <w:jc w:val="center"/>
              <w:rPr>
                <w:rFonts w:ascii="Sylfaen" w:hAnsi="Sylfaen" w:cs="Arial"/>
              </w:rPr>
            </w:pPr>
            <w:r>
              <w:rPr>
                <w:rFonts w:ascii="Sylfaen" w:hAnsi="Sylfaen" w:cs="Arial"/>
              </w:rPr>
              <w:t>39151300</w:t>
            </w:r>
          </w:p>
          <w:p w:rsidR="005E7412" w:rsidRDefault="005E7412" w:rsidP="005E7412">
            <w:pPr>
              <w:jc w:val="center"/>
              <w:rPr>
                <w:rFonts w:ascii="Sylfaen" w:hAnsi="Sylfaen" w:cs="Arial"/>
              </w:rPr>
            </w:pPr>
          </w:p>
        </w:tc>
        <w:tc>
          <w:tcPr>
            <w:tcW w:w="1704" w:type="dxa"/>
            <w:vAlign w:val="center"/>
          </w:tcPr>
          <w:p w:rsidR="005238D5" w:rsidRDefault="005238D5" w:rsidP="005238D5">
            <w:pPr>
              <w:jc w:val="center"/>
              <w:rPr>
                <w:rFonts w:ascii="Sylfaen" w:hAnsi="Sylfaen" w:cs="Calibri"/>
                <w:color w:val="000000"/>
              </w:rPr>
            </w:pPr>
            <w:r>
              <w:rPr>
                <w:rFonts w:ascii="Sylfaen" w:hAnsi="Sylfaen" w:cs="Calibri"/>
                <w:color w:val="000000"/>
              </w:rPr>
              <w:t>Мягкое кресло</w:t>
            </w:r>
          </w:p>
          <w:p w:rsidR="005E7412" w:rsidRDefault="005E7412" w:rsidP="001357F8">
            <w:pPr>
              <w:jc w:val="center"/>
              <w:rPr>
                <w:rFonts w:ascii="Sylfaen" w:hAnsi="Sylfaen" w:cs="Calibri"/>
                <w:color w:val="000000"/>
              </w:rPr>
            </w:pPr>
          </w:p>
        </w:tc>
        <w:tc>
          <w:tcPr>
            <w:tcW w:w="1350" w:type="dxa"/>
            <w:vAlign w:val="center"/>
          </w:tcPr>
          <w:p w:rsidR="005E7412" w:rsidRPr="00C36823" w:rsidRDefault="005E7412" w:rsidP="005E7412">
            <w:pPr>
              <w:widowControl w:val="0"/>
              <w:spacing w:after="120"/>
              <w:jc w:val="center"/>
              <w:rPr>
                <w:rFonts w:ascii="GHEA Grapalat" w:hAnsi="GHEA Grapalat"/>
                <w:sz w:val="22"/>
                <w:szCs w:val="20"/>
              </w:rPr>
            </w:pPr>
          </w:p>
        </w:tc>
        <w:tc>
          <w:tcPr>
            <w:tcW w:w="3870" w:type="dxa"/>
            <w:vAlign w:val="center"/>
          </w:tcPr>
          <w:p w:rsidR="005238D5" w:rsidRDefault="005238D5" w:rsidP="005238D5">
            <w:pPr>
              <w:rPr>
                <w:rFonts w:ascii="Sylfaen" w:hAnsi="Sylfaen" w:cs="Calibri"/>
                <w:color w:val="000000"/>
              </w:rPr>
            </w:pPr>
            <w:r>
              <w:rPr>
                <w:rFonts w:ascii="Sylfaen" w:hAnsi="Sylfaen" w:cs="Calibri"/>
                <w:color w:val="000000"/>
              </w:rPr>
              <w:t>Каркас кресла должен быть изготовлен из дерева и фанеры. Конфигурация кресла раскладная, предназначена для сна. Кресло должно быть обито однотонной тканью серого цвета.</w:t>
            </w:r>
            <w:r>
              <w:rPr>
                <w:rFonts w:ascii="Sylfaen" w:hAnsi="Sylfaen" w:cs="Calibri"/>
                <w:color w:val="000000"/>
              </w:rPr>
              <w:br/>
              <w:t>Тип и размер губки:</w:t>
            </w:r>
            <w:r>
              <w:rPr>
                <w:rFonts w:ascii="Sylfaen" w:hAnsi="Sylfaen" w:cs="Calibri"/>
                <w:color w:val="000000"/>
              </w:rPr>
              <w:br/>
              <w:t>- в зоне спинки и сиденья толщина не менее 8 см, плотность 35,</w:t>
            </w:r>
            <w:r>
              <w:rPr>
                <w:rFonts w:ascii="Sylfaen" w:hAnsi="Sylfaen" w:cs="Calibri"/>
                <w:color w:val="000000"/>
              </w:rPr>
              <w:br/>
            </w:r>
            <w:r>
              <w:rPr>
                <w:rFonts w:ascii="Sylfaen" w:hAnsi="Sylfaen" w:cs="Calibri"/>
                <w:color w:val="000000"/>
              </w:rPr>
              <w:lastRenderedPageBreak/>
              <w:t>- в зоне проема для сна толщина не менее 3 см, плотность 25,</w:t>
            </w:r>
            <w:r>
              <w:rPr>
                <w:rFonts w:ascii="Sylfaen" w:hAnsi="Sylfaen" w:cs="Calibri"/>
                <w:color w:val="000000"/>
              </w:rPr>
              <w:br/>
              <w:t>- толщина по бокам не менее 2 см, плотность 25,</w:t>
            </w:r>
            <w:r>
              <w:rPr>
                <w:rFonts w:ascii="Sylfaen" w:hAnsi="Sylfaen" w:cs="Calibri"/>
                <w:color w:val="000000"/>
              </w:rPr>
              <w:br/>
              <w:t>Внешние размеры кресла: ширина 96 см, глубина 85 см, высота 60 см. Размеры спального места: ширина 80см, длина 190см.</w:t>
            </w:r>
            <w:r>
              <w:rPr>
                <w:rFonts w:ascii="Sylfaen" w:hAnsi="Sylfaen" w:cs="Calibri"/>
                <w:color w:val="000000"/>
              </w:rPr>
              <w:br/>
              <w:t>Тип механизма Dolphin+book.</w:t>
            </w:r>
            <w:r>
              <w:rPr>
                <w:rFonts w:ascii="Sylfaen" w:hAnsi="Sylfaen" w:cs="Calibri"/>
                <w:color w:val="000000"/>
              </w:rPr>
              <w:br/>
              <w:t>Внешний вид согласно прилагаемым фотографиям. Цветовой оттенок  ткани согласовывать с Заказчиком. Неиспользованный. Гарантийный срок не менее 1 года . Продавец вместе с поставленным товаром представляет гарантийный талон.</w:t>
            </w:r>
          </w:p>
          <w:p w:rsidR="005E7412" w:rsidRPr="00EF728E" w:rsidRDefault="005E7412" w:rsidP="005E7412">
            <w:pPr>
              <w:rPr>
                <w:rFonts w:ascii="Sylfaen" w:hAnsi="Sylfaen" w:cs="Calibri"/>
                <w:color w:val="000000"/>
                <w:sz w:val="20"/>
                <w:szCs w:val="20"/>
              </w:rPr>
            </w:pPr>
          </w:p>
        </w:tc>
        <w:tc>
          <w:tcPr>
            <w:tcW w:w="1170" w:type="dxa"/>
            <w:vAlign w:val="center"/>
          </w:tcPr>
          <w:p w:rsidR="005E7412" w:rsidRDefault="005E7412" w:rsidP="005E7412">
            <w:pPr>
              <w:jc w:val="center"/>
              <w:rPr>
                <w:rFonts w:ascii="Sylfaen" w:hAnsi="Sylfaen" w:cs="Calibri"/>
                <w:color w:val="000000"/>
              </w:rPr>
            </w:pPr>
            <w:r>
              <w:rPr>
                <w:rFonts w:ascii="Sylfaen" w:hAnsi="Sylfaen" w:cs="Calibri"/>
                <w:color w:val="000000"/>
              </w:rPr>
              <w:lastRenderedPageBreak/>
              <w:t>штука</w:t>
            </w:r>
          </w:p>
        </w:tc>
        <w:tc>
          <w:tcPr>
            <w:tcW w:w="1341" w:type="dxa"/>
            <w:vAlign w:val="center"/>
          </w:tcPr>
          <w:p w:rsidR="005E7412" w:rsidRPr="00422C6A" w:rsidRDefault="005E7412" w:rsidP="005E7412">
            <w:pPr>
              <w:widowControl w:val="0"/>
              <w:spacing w:after="120"/>
              <w:jc w:val="center"/>
              <w:rPr>
                <w:rFonts w:ascii="GHEA Grapalat" w:hAnsi="GHEA Grapalat"/>
                <w:sz w:val="22"/>
                <w:szCs w:val="20"/>
              </w:rPr>
            </w:pPr>
          </w:p>
        </w:tc>
        <w:tc>
          <w:tcPr>
            <w:tcW w:w="1620" w:type="dxa"/>
            <w:vAlign w:val="center"/>
          </w:tcPr>
          <w:p w:rsidR="005E7412" w:rsidRPr="00422C6A" w:rsidRDefault="005E7412" w:rsidP="005E7412">
            <w:pPr>
              <w:widowControl w:val="0"/>
              <w:spacing w:after="120"/>
              <w:jc w:val="center"/>
              <w:rPr>
                <w:rFonts w:ascii="GHEA Grapalat" w:hAnsi="GHEA Grapalat"/>
                <w:sz w:val="22"/>
                <w:szCs w:val="20"/>
              </w:rPr>
            </w:pPr>
          </w:p>
        </w:tc>
        <w:tc>
          <w:tcPr>
            <w:tcW w:w="1314" w:type="dxa"/>
            <w:vAlign w:val="center"/>
          </w:tcPr>
          <w:p w:rsidR="005E7412" w:rsidRPr="00586F1E" w:rsidRDefault="00586F1E" w:rsidP="005E7412">
            <w:pPr>
              <w:jc w:val="center"/>
              <w:rPr>
                <w:rFonts w:ascii="Sylfaen" w:hAnsi="Sylfaen" w:cs="Arial"/>
                <w:color w:val="000000"/>
              </w:rPr>
            </w:pPr>
            <w:r>
              <w:rPr>
                <w:rFonts w:ascii="Sylfaen" w:hAnsi="Sylfaen" w:cs="Arial"/>
                <w:color w:val="000000"/>
              </w:rPr>
              <w:t>4</w:t>
            </w:r>
          </w:p>
        </w:tc>
      </w:tr>
      <w:tr w:rsidR="00417A05" w:rsidRPr="00576215" w:rsidTr="00EA176E">
        <w:trPr>
          <w:trHeight w:val="391"/>
          <w:jc w:val="center"/>
        </w:trPr>
        <w:tc>
          <w:tcPr>
            <w:tcW w:w="9984" w:type="dxa"/>
            <w:gridSpan w:val="6"/>
          </w:tcPr>
          <w:p w:rsidR="00417A05" w:rsidRPr="00540B2E" w:rsidRDefault="00417A05" w:rsidP="00EA176E">
            <w:pPr>
              <w:widowControl w:val="0"/>
              <w:spacing w:after="120"/>
              <w:rPr>
                <w:rFonts w:ascii="GHEA Grapalat" w:hAnsi="GHEA Grapalat"/>
                <w:sz w:val="16"/>
                <w:szCs w:val="20"/>
                <w:lang w:val="en-US"/>
              </w:rPr>
            </w:pPr>
            <w:r w:rsidRPr="00C8794B">
              <w:rPr>
                <w:rFonts w:ascii="Arial" w:hAnsi="Arial" w:cs="Arial"/>
                <w:b/>
              </w:rPr>
              <w:lastRenderedPageBreak/>
              <w:t>Всего</w:t>
            </w:r>
          </w:p>
        </w:tc>
        <w:tc>
          <w:tcPr>
            <w:tcW w:w="1170" w:type="dxa"/>
          </w:tcPr>
          <w:p w:rsidR="00417A05" w:rsidRPr="00576215" w:rsidRDefault="00417A05" w:rsidP="00EA176E">
            <w:pPr>
              <w:widowControl w:val="0"/>
              <w:spacing w:after="120"/>
              <w:jc w:val="center"/>
              <w:rPr>
                <w:rFonts w:ascii="GHEA Grapalat" w:hAnsi="GHEA Grapalat"/>
                <w:sz w:val="16"/>
                <w:szCs w:val="20"/>
              </w:rPr>
            </w:pPr>
          </w:p>
        </w:tc>
        <w:tc>
          <w:tcPr>
            <w:tcW w:w="1341" w:type="dxa"/>
          </w:tcPr>
          <w:p w:rsidR="00417A05" w:rsidRPr="00576215" w:rsidRDefault="00417A05" w:rsidP="00EA176E">
            <w:pPr>
              <w:widowControl w:val="0"/>
              <w:spacing w:after="120"/>
              <w:jc w:val="center"/>
              <w:rPr>
                <w:rFonts w:ascii="GHEA Grapalat" w:hAnsi="GHEA Grapalat"/>
                <w:sz w:val="16"/>
                <w:szCs w:val="20"/>
              </w:rPr>
            </w:pPr>
          </w:p>
        </w:tc>
        <w:tc>
          <w:tcPr>
            <w:tcW w:w="1620" w:type="dxa"/>
          </w:tcPr>
          <w:p w:rsidR="00417A05" w:rsidRPr="00576215" w:rsidRDefault="00417A05" w:rsidP="00EA176E">
            <w:pPr>
              <w:widowControl w:val="0"/>
              <w:spacing w:after="120"/>
              <w:jc w:val="center"/>
              <w:rPr>
                <w:rFonts w:ascii="GHEA Grapalat" w:hAnsi="GHEA Grapalat"/>
                <w:sz w:val="16"/>
                <w:szCs w:val="20"/>
              </w:rPr>
            </w:pPr>
          </w:p>
        </w:tc>
        <w:tc>
          <w:tcPr>
            <w:tcW w:w="1314" w:type="dxa"/>
          </w:tcPr>
          <w:p w:rsidR="00417A05" w:rsidRPr="00576215" w:rsidRDefault="00417A05" w:rsidP="00EA176E">
            <w:pPr>
              <w:widowControl w:val="0"/>
              <w:spacing w:after="120"/>
              <w:jc w:val="center"/>
              <w:rPr>
                <w:rFonts w:ascii="GHEA Grapalat" w:hAnsi="GHEA Grapalat"/>
                <w:sz w:val="16"/>
                <w:szCs w:val="20"/>
              </w:rPr>
            </w:pPr>
          </w:p>
        </w:tc>
      </w:tr>
      <w:tr w:rsidR="00417A05" w:rsidRPr="00576215" w:rsidTr="00EA176E">
        <w:trPr>
          <w:trHeight w:val="1130"/>
          <w:jc w:val="center"/>
        </w:trPr>
        <w:tc>
          <w:tcPr>
            <w:tcW w:w="2773" w:type="dxa"/>
            <w:gridSpan w:val="2"/>
            <w:vMerge w:val="restart"/>
            <w:vAlign w:val="center"/>
          </w:tcPr>
          <w:p w:rsidR="00417A05" w:rsidRPr="007968B5" w:rsidRDefault="00417A05" w:rsidP="00EA176E">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417A05" w:rsidRPr="00C90F08" w:rsidRDefault="00417A05" w:rsidP="00EA176E">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00AC5372">
              <w:rPr>
                <w:rFonts w:ascii="Arial" w:hAnsi="Arial" w:cs="Arial"/>
              </w:rPr>
              <w:t>л. Бузанда 1/4</w:t>
            </w:r>
            <w:r w:rsidRPr="00683513">
              <w:rPr>
                <w:rFonts w:ascii="Arial LatArm" w:hAnsi="Arial LatArm"/>
              </w:rPr>
              <w:t xml:space="preserve">, </w:t>
            </w:r>
          </w:p>
          <w:p w:rsidR="00417A05" w:rsidRPr="00C90F08" w:rsidRDefault="00417A05" w:rsidP="00AC5372">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417A05" w:rsidRPr="00576215" w:rsidTr="00EA176E">
        <w:trPr>
          <w:trHeight w:val="1245"/>
          <w:jc w:val="center"/>
        </w:trPr>
        <w:tc>
          <w:tcPr>
            <w:tcW w:w="2773" w:type="dxa"/>
            <w:gridSpan w:val="2"/>
            <w:vMerge/>
            <w:vAlign w:val="center"/>
          </w:tcPr>
          <w:p w:rsidR="00417A05" w:rsidRPr="007968B5" w:rsidRDefault="00417A05" w:rsidP="00EA176E">
            <w:pPr>
              <w:widowControl w:val="0"/>
              <w:spacing w:after="120"/>
              <w:jc w:val="center"/>
              <w:rPr>
                <w:rFonts w:ascii="GHEA Grapalat" w:hAnsi="GHEA Grapalat"/>
                <w:sz w:val="22"/>
                <w:szCs w:val="20"/>
              </w:rPr>
            </w:pPr>
          </w:p>
        </w:tc>
        <w:tc>
          <w:tcPr>
            <w:tcW w:w="12656" w:type="dxa"/>
            <w:gridSpan w:val="8"/>
            <w:vAlign w:val="center"/>
          </w:tcPr>
          <w:p w:rsidR="00417A05" w:rsidRPr="00C90F08" w:rsidRDefault="00417A05" w:rsidP="00EA176E">
            <w:pPr>
              <w:widowControl w:val="0"/>
              <w:jc w:val="both"/>
              <w:rPr>
                <w:rFonts w:ascii="Arial" w:hAnsi="Arial" w:cs="Arial"/>
              </w:rPr>
            </w:pPr>
            <w:r w:rsidRPr="00C90F08">
              <w:rPr>
                <w:rFonts w:ascii="Arial" w:hAnsi="Arial" w:cs="Arial"/>
                <w:b/>
              </w:rPr>
              <w:t>Количество и сроки поставки</w:t>
            </w:r>
            <w:r w:rsidRPr="00C90F08">
              <w:rPr>
                <w:rFonts w:ascii="Arial" w:hAnsi="Arial" w:cs="Arial"/>
              </w:rPr>
              <w:t xml:space="preserve">  Согласно пунктов  8.1</w:t>
            </w:r>
            <w:r w:rsidRPr="00E46DE8">
              <w:rPr>
                <w:rFonts w:ascii="Arial" w:hAnsi="Arial" w:cs="Arial"/>
              </w:rPr>
              <w:t xml:space="preserve"> </w:t>
            </w:r>
            <w:r w:rsidRPr="00C90F08">
              <w:rPr>
                <w:rFonts w:ascii="Arial" w:hAnsi="Arial" w:cs="Arial"/>
              </w:rPr>
              <w:t>и 1.</w:t>
            </w:r>
            <w:r w:rsidRPr="001357F8">
              <w:rPr>
                <w:rFonts w:ascii="Arial" w:hAnsi="Arial" w:cs="Arial"/>
              </w:rPr>
              <w:t>2</w:t>
            </w:r>
            <w:r w:rsidRPr="00C90F08">
              <w:rPr>
                <w:rFonts w:ascii="Arial" w:hAnsi="Arial" w:cs="Arial"/>
              </w:rPr>
              <w:t xml:space="preserve"> данного договора и Покупатель заказ на поставку товара Продавцу дает в устной или письменной форме, путем отправки заявки на </w:t>
            </w:r>
            <w:r w:rsidRPr="005E2099">
              <w:rPr>
                <w:rFonts w:ascii="Arial" w:hAnsi="Arial" w:cs="Arial"/>
                <w:lang w:val="en-US"/>
              </w:rPr>
              <w:t>E</w:t>
            </w:r>
            <w:r w:rsidRPr="00C90F08">
              <w:rPr>
                <w:rFonts w:ascii="Arial" w:hAnsi="Arial" w:cs="Arial"/>
              </w:rPr>
              <w:t>-</w:t>
            </w:r>
            <w:r w:rsidRPr="005E2099">
              <w:rPr>
                <w:rFonts w:ascii="Arial" w:hAnsi="Arial" w:cs="Arial"/>
                <w:lang w:val="en-US"/>
              </w:rPr>
              <w:t>mail</w:t>
            </w:r>
            <w:r w:rsidRPr="00C90F08">
              <w:rPr>
                <w:rFonts w:ascii="Arial" w:hAnsi="Arial" w:cs="Arial"/>
              </w:rPr>
              <w:t>, указанный в Договоре Продавцом.</w:t>
            </w:r>
          </w:p>
        </w:tc>
      </w:tr>
      <w:tr w:rsidR="00417A05" w:rsidRPr="00576215" w:rsidTr="00EA176E">
        <w:trPr>
          <w:trHeight w:val="827"/>
          <w:jc w:val="center"/>
        </w:trPr>
        <w:tc>
          <w:tcPr>
            <w:tcW w:w="2773" w:type="dxa"/>
            <w:gridSpan w:val="2"/>
            <w:vMerge/>
            <w:vAlign w:val="center"/>
          </w:tcPr>
          <w:p w:rsidR="00417A05" w:rsidRPr="007968B5" w:rsidRDefault="00417A05" w:rsidP="00EA176E">
            <w:pPr>
              <w:widowControl w:val="0"/>
              <w:spacing w:after="120"/>
              <w:jc w:val="center"/>
              <w:rPr>
                <w:rFonts w:ascii="GHEA Grapalat" w:hAnsi="GHEA Grapalat"/>
                <w:sz w:val="22"/>
                <w:szCs w:val="20"/>
              </w:rPr>
            </w:pPr>
          </w:p>
        </w:tc>
        <w:tc>
          <w:tcPr>
            <w:tcW w:w="12656" w:type="dxa"/>
            <w:gridSpan w:val="8"/>
            <w:vAlign w:val="center"/>
          </w:tcPr>
          <w:p w:rsidR="00417A05" w:rsidRPr="00F928E9" w:rsidRDefault="00417A05" w:rsidP="00EA176E">
            <w:pPr>
              <w:widowControl w:val="0"/>
              <w:jc w:val="both"/>
              <w:rPr>
                <w:rFonts w:ascii="Arial" w:hAnsi="Arial" w:cs="Arial"/>
              </w:rPr>
            </w:pPr>
            <w:r w:rsidRPr="00C90F08">
              <w:rPr>
                <w:rFonts w:ascii="Arial" w:hAnsi="Arial" w:cs="Arial"/>
              </w:rPr>
              <w:t>Поставки предусмотренные Договором будут осуществлятся в соответствии с пунктом 8.1.1 Договора.</w:t>
            </w:r>
          </w:p>
        </w:tc>
      </w:tr>
      <w:tr w:rsidR="00417A05" w:rsidRPr="00576215" w:rsidTr="00EA176E">
        <w:trPr>
          <w:trHeight w:val="705"/>
          <w:jc w:val="center"/>
        </w:trPr>
        <w:tc>
          <w:tcPr>
            <w:tcW w:w="2773" w:type="dxa"/>
            <w:gridSpan w:val="2"/>
            <w:vMerge/>
            <w:vAlign w:val="center"/>
          </w:tcPr>
          <w:p w:rsidR="00417A05" w:rsidRPr="007968B5" w:rsidRDefault="00417A05" w:rsidP="00EA176E">
            <w:pPr>
              <w:widowControl w:val="0"/>
              <w:spacing w:after="120"/>
              <w:jc w:val="center"/>
              <w:rPr>
                <w:rFonts w:ascii="GHEA Grapalat" w:hAnsi="GHEA Grapalat"/>
                <w:sz w:val="22"/>
                <w:szCs w:val="20"/>
              </w:rPr>
            </w:pPr>
          </w:p>
        </w:tc>
        <w:tc>
          <w:tcPr>
            <w:tcW w:w="12656" w:type="dxa"/>
            <w:gridSpan w:val="8"/>
            <w:vAlign w:val="center"/>
          </w:tcPr>
          <w:p w:rsidR="00417A05" w:rsidRPr="00C90F08" w:rsidRDefault="00417A05" w:rsidP="00EA176E">
            <w:pPr>
              <w:widowControl w:val="0"/>
              <w:jc w:val="both"/>
              <w:rPr>
                <w:rFonts w:ascii="Arial" w:hAnsi="Arial" w:cs="Arial"/>
                <w:b/>
              </w:rPr>
            </w:pPr>
            <w:r w:rsidRPr="00F928E9">
              <w:rPr>
                <w:rFonts w:ascii="Arial" w:hAnsi="Arial" w:cs="Arial"/>
              </w:rPr>
              <w:t>Поставляемые</w:t>
            </w:r>
            <w:r w:rsidRPr="00BE51DD">
              <w:rPr>
                <w:rFonts w:ascii="Arial" w:hAnsi="Arial" w:cs="Arial"/>
              </w:rPr>
              <w:t xml:space="preserve"> </w:t>
            </w:r>
            <w:r w:rsidRPr="00F928E9">
              <w:rPr>
                <w:rFonts w:ascii="Arial" w:hAnsi="Arial" w:cs="Arial"/>
              </w:rPr>
              <w:t>т</w:t>
            </w:r>
            <w:r w:rsidRPr="00BE51DD">
              <w:rPr>
                <w:rFonts w:ascii="Arial" w:hAnsi="Arial" w:cs="Arial"/>
              </w:rPr>
              <w:t>ов</w:t>
            </w:r>
            <w:r w:rsidRPr="00F928E9">
              <w:rPr>
                <w:rFonts w:ascii="Arial" w:hAnsi="Arial" w:cs="Arial"/>
              </w:rPr>
              <w:t>ары пройдут соответствующую проверку, которые должны соответствовать техническим характеристикам.</w:t>
            </w:r>
          </w:p>
        </w:tc>
      </w:tr>
    </w:tbl>
    <w:p w:rsidR="00417A05" w:rsidRPr="007C6E16" w:rsidRDefault="00417A05" w:rsidP="00417A05"/>
    <w:p w:rsidR="00417A05" w:rsidRPr="007C6E16" w:rsidRDefault="00417A05" w:rsidP="00417A05"/>
    <w:p w:rsidR="00417A05" w:rsidRPr="00131729" w:rsidRDefault="00417A05" w:rsidP="00417A05">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417A05" w:rsidRPr="00131729" w:rsidRDefault="00417A05" w:rsidP="00417A05">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417A05" w:rsidRPr="00DD2B43" w:rsidTr="00EA176E">
        <w:trPr>
          <w:jc w:val="center"/>
        </w:trPr>
        <w:tc>
          <w:tcPr>
            <w:tcW w:w="4536" w:type="dxa"/>
          </w:tcPr>
          <w:p w:rsidR="00417A05" w:rsidRPr="00DD2B43" w:rsidRDefault="00417A05" w:rsidP="00EA176E">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417A05" w:rsidRPr="00DD2B43" w:rsidRDefault="00417A05" w:rsidP="00EA176E">
            <w:pPr>
              <w:widowControl w:val="0"/>
              <w:spacing w:after="160" w:line="360" w:lineRule="auto"/>
              <w:jc w:val="center"/>
              <w:rPr>
                <w:rFonts w:ascii="GHEA Grapalat" w:hAnsi="GHEA Grapalat"/>
              </w:rPr>
            </w:pPr>
          </w:p>
          <w:p w:rsidR="00417A05" w:rsidRPr="00FE175A" w:rsidRDefault="00417A05" w:rsidP="00EA176E">
            <w:pPr>
              <w:widowControl w:val="0"/>
              <w:jc w:val="center"/>
              <w:rPr>
                <w:rFonts w:ascii="GHEA Grapalat" w:hAnsi="GHEA Grapalat"/>
                <w:lang w:val="en-US"/>
              </w:rPr>
            </w:pPr>
            <w:r>
              <w:rPr>
                <w:rFonts w:ascii="GHEA Grapalat" w:hAnsi="GHEA Grapalat"/>
                <w:lang w:val="en-US"/>
              </w:rPr>
              <w:t>__________________________</w:t>
            </w:r>
          </w:p>
          <w:p w:rsidR="00417A05" w:rsidRPr="00FE175A" w:rsidRDefault="00417A05" w:rsidP="00EA176E">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417A05" w:rsidRPr="00DD2B43" w:rsidRDefault="00417A05" w:rsidP="00EA176E">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417A05" w:rsidRPr="00DD2B43" w:rsidRDefault="00417A05" w:rsidP="00EA176E">
            <w:pPr>
              <w:widowControl w:val="0"/>
              <w:spacing w:after="160" w:line="360" w:lineRule="auto"/>
              <w:jc w:val="center"/>
              <w:rPr>
                <w:rFonts w:ascii="GHEA Grapalat" w:hAnsi="GHEA Grapalat"/>
              </w:rPr>
            </w:pPr>
          </w:p>
        </w:tc>
        <w:tc>
          <w:tcPr>
            <w:tcW w:w="4343" w:type="dxa"/>
          </w:tcPr>
          <w:p w:rsidR="00417A05" w:rsidRPr="00DD2B43" w:rsidRDefault="00417A05" w:rsidP="00EA176E">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417A05" w:rsidRPr="00DD2B43" w:rsidRDefault="00417A05" w:rsidP="00EA176E">
            <w:pPr>
              <w:widowControl w:val="0"/>
              <w:spacing w:after="160" w:line="360" w:lineRule="auto"/>
              <w:jc w:val="center"/>
              <w:rPr>
                <w:rFonts w:ascii="GHEA Grapalat" w:hAnsi="GHEA Grapalat"/>
              </w:rPr>
            </w:pPr>
          </w:p>
          <w:p w:rsidR="00417A05" w:rsidRPr="00FE175A" w:rsidRDefault="00417A05" w:rsidP="00EA176E">
            <w:pPr>
              <w:widowControl w:val="0"/>
              <w:jc w:val="center"/>
              <w:rPr>
                <w:rFonts w:ascii="GHEA Grapalat" w:hAnsi="GHEA Grapalat"/>
                <w:lang w:val="en-US"/>
              </w:rPr>
            </w:pPr>
            <w:r>
              <w:rPr>
                <w:rFonts w:ascii="GHEA Grapalat" w:hAnsi="GHEA Grapalat"/>
                <w:lang w:val="en-US"/>
              </w:rPr>
              <w:t>__________________________</w:t>
            </w:r>
          </w:p>
          <w:p w:rsidR="00417A05" w:rsidRPr="00FE175A" w:rsidRDefault="00417A05" w:rsidP="00EA176E">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417A05" w:rsidRPr="00DD2B43" w:rsidRDefault="00417A05" w:rsidP="00EA176E">
            <w:pPr>
              <w:widowControl w:val="0"/>
              <w:spacing w:after="160" w:line="360" w:lineRule="auto"/>
              <w:jc w:val="center"/>
              <w:rPr>
                <w:rFonts w:ascii="GHEA Grapalat" w:hAnsi="GHEA Grapalat"/>
              </w:rPr>
            </w:pPr>
            <w:r w:rsidRPr="00DD2B43">
              <w:rPr>
                <w:rFonts w:ascii="GHEA Grapalat" w:hAnsi="GHEA Grapalat"/>
              </w:rPr>
              <w:t>М. П.</w:t>
            </w:r>
          </w:p>
        </w:tc>
      </w:tr>
    </w:tbl>
    <w:p w:rsidR="00417A05" w:rsidRDefault="00417A05" w:rsidP="00417A05">
      <w:pPr>
        <w:widowControl w:val="0"/>
        <w:spacing w:after="160" w:line="360" w:lineRule="auto"/>
        <w:jc w:val="right"/>
        <w:rPr>
          <w:rFonts w:ascii="GHEA Grapalat" w:hAnsi="GHEA Grapalat"/>
        </w:rPr>
      </w:pPr>
    </w:p>
    <w:p w:rsidR="00417A05" w:rsidRDefault="00417A05" w:rsidP="00417A05">
      <w:pPr>
        <w:pStyle w:val="FootnoteText"/>
        <w:widowControl w:val="0"/>
        <w:jc w:val="both"/>
        <w:rPr>
          <w:rFonts w:ascii="GHEA Grapalat" w:hAnsi="GHEA Grapalat"/>
          <w:sz w:val="24"/>
          <w:szCs w:val="24"/>
          <w:lang w:val="en-US"/>
        </w:rPr>
      </w:pPr>
      <w:r w:rsidRPr="00AA5BD2">
        <w:rPr>
          <w:rFonts w:ascii="GHEA Grapalat" w:hAnsi="GHEA Grapalat"/>
        </w:rPr>
        <w:br w:type="page"/>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69777A">
        <w:rPr>
          <w:rFonts w:ascii="GHEA Grapalat" w:hAnsi="GHEA Grapalat"/>
          <w:b/>
        </w:rPr>
        <w:t>24/25</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B14350" w:rsidRPr="001357F8">
        <w:rPr>
          <w:rFonts w:ascii="GHEA Grapalat" w:hAnsi="GHEA Grapalat"/>
          <w:i/>
        </w:rPr>
        <w:t>4</w:t>
      </w:r>
      <w:r w:rsidRPr="001357F8">
        <w:rPr>
          <w:rFonts w:ascii="GHEA Grapalat" w:hAnsi="GHEA Grapalat"/>
          <w:i/>
        </w:rPr>
        <w:t xml:space="preserve"> </w:t>
      </w:r>
      <w:r w:rsidRPr="00AA5BD2">
        <w:rPr>
          <w:rFonts w:ascii="GHEA Grapalat" w:hAnsi="GHEA Grapalat"/>
          <w:i/>
        </w:rPr>
        <w:t>г.</w:t>
      </w:r>
    </w:p>
    <w:p w:rsidR="00417A05" w:rsidRPr="00016450" w:rsidRDefault="00417A05" w:rsidP="00417A05">
      <w:pPr>
        <w:widowControl w:val="0"/>
        <w:spacing w:after="160"/>
        <w:jc w:val="center"/>
        <w:rPr>
          <w:rFonts w:ascii="GHEA Grapalat" w:hAnsi="GHEA Grapalat"/>
        </w:rPr>
      </w:pPr>
      <w:r>
        <w:rPr>
          <w:rFonts w:ascii="GHEA Grapalat" w:hAnsi="GHEA Grapalat"/>
        </w:rPr>
        <w:t>ГРАФИК ОПЛАТЫ</w:t>
      </w:r>
    </w:p>
    <w:p w:rsidR="00417A05" w:rsidRPr="00016450" w:rsidRDefault="00417A05" w:rsidP="00417A05">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417A05" w:rsidRPr="00576215" w:rsidTr="00EA176E">
        <w:trPr>
          <w:jc w:val="center"/>
        </w:trPr>
        <w:tc>
          <w:tcPr>
            <w:tcW w:w="15952" w:type="dxa"/>
            <w:gridSpan w:val="5"/>
            <w:vAlign w:val="center"/>
          </w:tcPr>
          <w:p w:rsidR="00417A05" w:rsidRPr="001C4292" w:rsidRDefault="00417A05" w:rsidP="00EA176E">
            <w:pPr>
              <w:widowControl w:val="0"/>
              <w:spacing w:after="120"/>
              <w:jc w:val="center"/>
              <w:rPr>
                <w:rFonts w:ascii="GHEA Grapalat" w:hAnsi="GHEA Grapalat"/>
                <w:szCs w:val="20"/>
              </w:rPr>
            </w:pPr>
            <w:r w:rsidRPr="001C4292">
              <w:rPr>
                <w:rFonts w:ascii="GHEA Grapalat" w:hAnsi="GHEA Grapalat"/>
                <w:szCs w:val="20"/>
              </w:rPr>
              <w:t>Товар</w:t>
            </w:r>
          </w:p>
        </w:tc>
      </w:tr>
      <w:tr w:rsidR="00417A05" w:rsidRPr="00576215" w:rsidTr="00EA176E">
        <w:trPr>
          <w:jc w:val="center"/>
        </w:trPr>
        <w:tc>
          <w:tcPr>
            <w:tcW w:w="0" w:type="auto"/>
            <w:vAlign w:val="center"/>
          </w:tcPr>
          <w:p w:rsidR="00417A05" w:rsidRPr="00E9005B" w:rsidRDefault="00417A05" w:rsidP="00EA176E">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417A05" w:rsidRPr="00E9005B" w:rsidRDefault="00417A05" w:rsidP="00EA176E">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417A05" w:rsidRPr="00E9005B" w:rsidRDefault="00417A05" w:rsidP="00EA176E">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417A05" w:rsidRPr="00004CC4" w:rsidRDefault="00417A05" w:rsidP="00EA176E">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B14350" w:rsidRPr="001357F8">
              <w:rPr>
                <w:rFonts w:ascii="GHEA Grapalat" w:hAnsi="GHEA Grapalat"/>
                <w:szCs w:val="20"/>
              </w:rPr>
              <w:t>4</w:t>
            </w:r>
            <w:r w:rsidRPr="00004CC4">
              <w:rPr>
                <w:rFonts w:ascii="GHEA Grapalat" w:hAnsi="GHEA Grapalat"/>
                <w:szCs w:val="20"/>
              </w:rPr>
              <w:t>г</w:t>
            </w:r>
          </w:p>
          <w:p w:rsidR="00417A05" w:rsidRPr="00E9005B" w:rsidRDefault="00417A05" w:rsidP="00EA176E">
            <w:pPr>
              <w:widowControl w:val="0"/>
              <w:spacing w:after="120"/>
              <w:jc w:val="center"/>
              <w:rPr>
                <w:rFonts w:ascii="GHEA Grapalat" w:hAnsi="GHEA Grapalat"/>
                <w:szCs w:val="20"/>
              </w:rPr>
            </w:pPr>
          </w:p>
        </w:tc>
      </w:tr>
      <w:tr w:rsidR="005E7412" w:rsidRPr="00576215" w:rsidTr="00EA176E">
        <w:trPr>
          <w:jc w:val="center"/>
        </w:trPr>
        <w:tc>
          <w:tcPr>
            <w:tcW w:w="0" w:type="auto"/>
            <w:vAlign w:val="center"/>
          </w:tcPr>
          <w:p w:rsidR="005E7412" w:rsidRDefault="005E7412" w:rsidP="005E7412">
            <w:pPr>
              <w:jc w:val="center"/>
              <w:rPr>
                <w:rFonts w:ascii="Arial Unicode" w:hAnsi="Arial Unicode" w:cs="Arial"/>
                <w:sz w:val="22"/>
                <w:szCs w:val="22"/>
              </w:rPr>
            </w:pPr>
            <w:r>
              <w:rPr>
                <w:rFonts w:ascii="Arial Unicode" w:hAnsi="Arial Unicode" w:cs="Arial"/>
                <w:sz w:val="22"/>
                <w:szCs w:val="22"/>
              </w:rPr>
              <w:t>1</w:t>
            </w:r>
          </w:p>
        </w:tc>
        <w:tc>
          <w:tcPr>
            <w:tcW w:w="2315" w:type="dxa"/>
            <w:vAlign w:val="center"/>
          </w:tcPr>
          <w:p w:rsidR="005E7412" w:rsidRDefault="00E73A23" w:rsidP="005E7412">
            <w:pPr>
              <w:jc w:val="center"/>
              <w:rPr>
                <w:rFonts w:ascii="Sylfaen" w:hAnsi="Sylfaen" w:cs="Arial"/>
              </w:rPr>
            </w:pPr>
            <w:r w:rsidRPr="00E73A23">
              <w:rPr>
                <w:rFonts w:ascii="Sylfaen" w:hAnsi="Sylfaen" w:cs="Arial"/>
              </w:rPr>
              <w:t>39151300</w:t>
            </w:r>
          </w:p>
        </w:tc>
        <w:tc>
          <w:tcPr>
            <w:tcW w:w="3727" w:type="dxa"/>
            <w:vAlign w:val="center"/>
          </w:tcPr>
          <w:p w:rsidR="005E7412" w:rsidRDefault="00E73A23" w:rsidP="005E7412">
            <w:pPr>
              <w:rPr>
                <w:rFonts w:ascii="Sylfaen" w:hAnsi="Sylfaen" w:cs="Calibri"/>
                <w:color w:val="000000"/>
              </w:rPr>
            </w:pPr>
            <w:r w:rsidRPr="00E73A23">
              <w:rPr>
                <w:rFonts w:ascii="Sylfaen" w:hAnsi="Sylfaen" w:cs="Calibri"/>
                <w:color w:val="000000"/>
              </w:rPr>
              <w:t>Мягкое кресло</w:t>
            </w:r>
          </w:p>
        </w:tc>
        <w:tc>
          <w:tcPr>
            <w:tcW w:w="6438" w:type="dxa"/>
            <w:vAlign w:val="center"/>
          </w:tcPr>
          <w:p w:rsidR="005E7412" w:rsidRPr="00E9005B" w:rsidRDefault="005E7412" w:rsidP="005E7412">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5E7412" w:rsidRPr="00576215" w:rsidRDefault="008A2DD4" w:rsidP="005E7412">
            <w:pPr>
              <w:widowControl w:val="0"/>
              <w:spacing w:after="120"/>
              <w:ind w:right="-1"/>
              <w:jc w:val="center"/>
              <w:rPr>
                <w:rFonts w:ascii="GHEA Grapalat" w:hAnsi="GHEA Grapalat"/>
                <w:sz w:val="20"/>
                <w:szCs w:val="20"/>
              </w:rPr>
            </w:pPr>
            <w:r>
              <w:rPr>
                <w:rFonts w:ascii="GHEA Grapalat" w:hAnsi="GHEA Grapalat"/>
                <w:sz w:val="20"/>
                <w:szCs w:val="20"/>
                <w:lang w:val="en-US"/>
              </w:rPr>
              <w:t>10</w:t>
            </w:r>
            <w:r w:rsidR="005E7412">
              <w:rPr>
                <w:rFonts w:ascii="GHEA Grapalat" w:hAnsi="GHEA Grapalat"/>
                <w:sz w:val="20"/>
                <w:szCs w:val="20"/>
                <w:lang w:val="en-US"/>
              </w:rPr>
              <w:t>0</w:t>
            </w:r>
            <w:r w:rsidR="005E7412" w:rsidRPr="00576215">
              <w:rPr>
                <w:rFonts w:ascii="GHEA Grapalat" w:hAnsi="GHEA Grapalat"/>
                <w:sz w:val="20"/>
                <w:szCs w:val="20"/>
              </w:rPr>
              <w:t>%</w:t>
            </w:r>
          </w:p>
        </w:tc>
      </w:tr>
      <w:tr w:rsidR="00417A05" w:rsidRPr="00576215" w:rsidTr="00EA176E">
        <w:trPr>
          <w:jc w:val="center"/>
        </w:trPr>
        <w:tc>
          <w:tcPr>
            <w:tcW w:w="14768" w:type="dxa"/>
            <w:gridSpan w:val="4"/>
            <w:vAlign w:val="center"/>
          </w:tcPr>
          <w:p w:rsidR="00417A05" w:rsidRPr="00E9005B" w:rsidRDefault="00417A05" w:rsidP="001357F8">
            <w:pPr>
              <w:widowControl w:val="0"/>
              <w:spacing w:after="120"/>
              <w:ind w:right="-7"/>
              <w:rPr>
                <w:rFonts w:ascii="GHEA Grapalat" w:hAnsi="GHEA Grapalat"/>
                <w:szCs w:val="20"/>
              </w:rPr>
            </w:pPr>
            <w:r w:rsidRPr="00C8794B">
              <w:rPr>
                <w:rFonts w:ascii="Arial" w:hAnsi="Arial" w:cs="Arial"/>
                <w:b/>
              </w:rPr>
              <w:t>Всего</w:t>
            </w:r>
          </w:p>
        </w:tc>
        <w:tc>
          <w:tcPr>
            <w:tcW w:w="1184" w:type="dxa"/>
            <w:vAlign w:val="center"/>
          </w:tcPr>
          <w:p w:rsidR="00417A05" w:rsidRPr="00576215" w:rsidRDefault="008A2DD4" w:rsidP="00EA176E">
            <w:pPr>
              <w:widowControl w:val="0"/>
              <w:spacing w:after="120"/>
              <w:ind w:right="-1"/>
              <w:jc w:val="center"/>
              <w:rPr>
                <w:rFonts w:ascii="GHEA Grapalat" w:hAnsi="GHEA Grapalat"/>
                <w:sz w:val="20"/>
                <w:szCs w:val="20"/>
              </w:rPr>
            </w:pPr>
            <w:r>
              <w:rPr>
                <w:rFonts w:ascii="GHEA Grapalat" w:hAnsi="GHEA Grapalat"/>
                <w:sz w:val="20"/>
                <w:szCs w:val="20"/>
                <w:lang w:val="en-US"/>
              </w:rPr>
              <w:t>10</w:t>
            </w:r>
            <w:r w:rsidR="00417A05">
              <w:rPr>
                <w:rFonts w:ascii="GHEA Grapalat" w:hAnsi="GHEA Grapalat"/>
                <w:sz w:val="20"/>
                <w:szCs w:val="20"/>
                <w:lang w:val="en-US"/>
              </w:rPr>
              <w:t>0</w:t>
            </w:r>
            <w:r w:rsidR="00417A05" w:rsidRPr="00576215">
              <w:rPr>
                <w:rFonts w:ascii="GHEA Grapalat" w:hAnsi="GHEA Grapalat"/>
                <w:sz w:val="20"/>
                <w:szCs w:val="20"/>
              </w:rPr>
              <w:t>%</w:t>
            </w:r>
          </w:p>
        </w:tc>
      </w:tr>
    </w:tbl>
    <w:p w:rsidR="00417A05" w:rsidRDefault="00417A05" w:rsidP="00417A05">
      <w:pPr>
        <w:pStyle w:val="FootnoteText"/>
        <w:widowControl w:val="0"/>
        <w:jc w:val="both"/>
        <w:rPr>
          <w:rFonts w:ascii="GHEA Grapalat" w:hAnsi="GHEA Grapalat"/>
          <w:i/>
          <w:lang w:val="en-US"/>
        </w:rPr>
      </w:pPr>
    </w:p>
    <w:p w:rsidR="00417A05" w:rsidRPr="008842CE" w:rsidRDefault="00417A05" w:rsidP="00417A05">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417A05" w:rsidRPr="00233514" w:rsidRDefault="00417A05" w:rsidP="00417A05">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17A05" w:rsidRPr="00B138F3" w:rsidTr="00EA176E">
        <w:trPr>
          <w:jc w:val="center"/>
        </w:trPr>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417A05" w:rsidRPr="00B138F3" w:rsidRDefault="00417A05" w:rsidP="00417A05">
      <w:pPr>
        <w:widowControl w:val="0"/>
        <w:spacing w:after="160"/>
        <w:rPr>
          <w:rFonts w:ascii="GHEA Grapalat" w:hAnsi="GHEA Grapalat"/>
        </w:rPr>
        <w:sectPr w:rsidR="00417A05" w:rsidRPr="00B138F3" w:rsidSect="00EA176E">
          <w:footnotePr>
            <w:pos w:val="beneathText"/>
          </w:footnotePr>
          <w:pgSz w:w="16838" w:h="11906" w:orient="landscape" w:code="9"/>
          <w:pgMar w:top="630" w:right="1418" w:bottom="1418" w:left="1418" w:header="561" w:footer="561" w:gutter="0"/>
          <w:cols w:space="720"/>
        </w:sectPr>
      </w:pPr>
    </w:p>
    <w:p w:rsidR="00417A05" w:rsidRPr="00B138F3" w:rsidRDefault="00417A05" w:rsidP="00417A05">
      <w:pPr>
        <w:widowControl w:val="0"/>
        <w:spacing w:after="160"/>
        <w:jc w:val="right"/>
        <w:rPr>
          <w:rFonts w:ascii="GHEA Grapalat" w:hAnsi="GHEA Grapalat"/>
          <w:i/>
        </w:rPr>
      </w:pPr>
      <w:r w:rsidRPr="00B138F3">
        <w:rPr>
          <w:rFonts w:ascii="GHEA Grapalat" w:hAnsi="GHEA Grapalat"/>
          <w:i/>
        </w:rPr>
        <w:lastRenderedPageBreak/>
        <w:t>Приложение № 3</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69777A">
        <w:rPr>
          <w:rFonts w:ascii="GHEA Grapalat" w:hAnsi="GHEA Grapalat"/>
          <w:b/>
        </w:rPr>
        <w:t>24/25</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0120F4" w:rsidRPr="001357F8">
        <w:rPr>
          <w:rFonts w:ascii="GHEA Grapalat" w:hAnsi="GHEA Grapalat"/>
          <w:i/>
        </w:rPr>
        <w:t>4</w:t>
      </w:r>
      <w:r w:rsidRPr="001357F8">
        <w:rPr>
          <w:rFonts w:ascii="GHEA Grapalat" w:hAnsi="GHEA Grapalat"/>
          <w:i/>
        </w:rPr>
        <w:t xml:space="preserve"> </w:t>
      </w:r>
      <w:r w:rsidRPr="00AA5BD2">
        <w:rPr>
          <w:rFonts w:ascii="GHEA Grapalat" w:hAnsi="GHEA Grapalat"/>
          <w:i/>
        </w:rPr>
        <w:t>г.</w:t>
      </w:r>
    </w:p>
    <w:p w:rsidR="00417A05" w:rsidRPr="00B138F3" w:rsidRDefault="00417A05" w:rsidP="00417A05">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17A05" w:rsidRPr="00B138F3" w:rsidTr="00EA176E">
        <w:trPr>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Сторона договора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Заказчик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УНН______________________________</w:t>
            </w:r>
          </w:p>
        </w:tc>
      </w:tr>
    </w:tbl>
    <w:p w:rsidR="00417A05" w:rsidRPr="00B138F3" w:rsidRDefault="00417A05" w:rsidP="00417A05">
      <w:pPr>
        <w:widowControl w:val="0"/>
        <w:spacing w:after="160"/>
        <w:ind w:firstLine="375"/>
        <w:rPr>
          <w:rFonts w:ascii="GHEA Grapalat" w:hAnsi="GHEA Grapalat"/>
          <w:iCs/>
        </w:rPr>
      </w:pPr>
    </w:p>
    <w:p w:rsidR="00417A05" w:rsidRPr="00B138F3" w:rsidRDefault="00417A05" w:rsidP="00417A05">
      <w:pPr>
        <w:widowControl w:val="0"/>
        <w:spacing w:after="160"/>
        <w:ind w:left="567" w:right="467"/>
        <w:jc w:val="center"/>
        <w:rPr>
          <w:rFonts w:ascii="GHEA Grapalat" w:hAnsi="GHEA Grapalat"/>
          <w:iCs/>
        </w:rPr>
      </w:pPr>
      <w:r w:rsidRPr="00B138F3">
        <w:rPr>
          <w:rFonts w:ascii="GHEA Grapalat" w:hAnsi="GHEA Grapalat"/>
          <w:b/>
        </w:rPr>
        <w:t>АКТ №</w:t>
      </w:r>
    </w:p>
    <w:p w:rsidR="00417A05" w:rsidRPr="00B138F3" w:rsidRDefault="00417A05" w:rsidP="00417A05">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417A05" w:rsidRPr="00B138F3" w:rsidRDefault="00417A05" w:rsidP="00417A05">
      <w:pPr>
        <w:pStyle w:val="BodyTextIndent"/>
        <w:widowControl w:val="0"/>
        <w:spacing w:after="160" w:line="240" w:lineRule="auto"/>
        <w:ind w:firstLine="0"/>
        <w:jc w:val="center"/>
        <w:rPr>
          <w:rFonts w:ascii="GHEA Grapalat" w:hAnsi="GHEA Grapalat"/>
          <w:b/>
          <w:bCs/>
          <w:iCs/>
          <w:sz w:val="24"/>
          <w:szCs w:val="24"/>
        </w:rPr>
      </w:pPr>
    </w:p>
    <w:p w:rsidR="00417A05" w:rsidRPr="00B138F3" w:rsidRDefault="00417A05" w:rsidP="00417A05">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417A05" w:rsidRPr="00B138F3" w:rsidRDefault="00417A05" w:rsidP="00417A05">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417A05" w:rsidRPr="00B138F3" w:rsidRDefault="00417A05" w:rsidP="00417A05">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417A05" w:rsidRPr="00B138F3" w:rsidTr="00EA176E">
        <w:trPr>
          <w:jc w:val="center"/>
        </w:trPr>
        <w:tc>
          <w:tcPr>
            <w:tcW w:w="442"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417A05" w:rsidRPr="00B138F3" w:rsidRDefault="00417A05" w:rsidP="00EA17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417A05" w:rsidRPr="00B138F3" w:rsidTr="00EA176E">
        <w:trPr>
          <w:jc w:val="center"/>
        </w:trPr>
        <w:tc>
          <w:tcPr>
            <w:tcW w:w="442" w:type="dxa"/>
            <w:vMerge/>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417A05" w:rsidRPr="00B138F3" w:rsidTr="00EA176E">
        <w:trPr>
          <w:trHeight w:val="1105"/>
          <w:jc w:val="center"/>
        </w:trPr>
        <w:tc>
          <w:tcPr>
            <w:tcW w:w="442" w:type="dxa"/>
            <w:vMerge/>
            <w:tcBorders>
              <w:bottom w:val="single" w:sz="4" w:space="0" w:color="auto"/>
            </w:tcBorders>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bl>
    <w:p w:rsidR="00417A05" w:rsidRPr="00B138F3" w:rsidRDefault="00417A05" w:rsidP="00417A05">
      <w:pPr>
        <w:widowControl w:val="0"/>
        <w:spacing w:after="160"/>
        <w:ind w:firstLine="375"/>
        <w:jc w:val="both"/>
        <w:rPr>
          <w:rFonts w:ascii="GHEA Grapalat" w:hAnsi="GHEA Grapalat" w:cs="Arial"/>
          <w:iCs/>
          <w:lang w:val="en-US"/>
        </w:rPr>
      </w:pPr>
    </w:p>
    <w:p w:rsidR="00417A05" w:rsidRPr="00B138F3" w:rsidRDefault="00417A05" w:rsidP="00417A05">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417A05" w:rsidRPr="00B138F3" w:rsidRDefault="00417A05" w:rsidP="00417A05">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7A05" w:rsidRPr="00B138F3" w:rsidTr="00EA176E">
        <w:trPr>
          <w:trHeight w:val="266"/>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Товар принят</w:t>
            </w:r>
          </w:p>
        </w:tc>
      </w:tr>
      <w:tr w:rsidR="00417A05" w:rsidRPr="00B138F3" w:rsidTr="00EA176E">
        <w:trPr>
          <w:trHeight w:val="47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417A05" w:rsidRPr="00B138F3" w:rsidTr="00EA176E">
        <w:trPr>
          <w:trHeight w:val="50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417A05" w:rsidRPr="00B138F3" w:rsidTr="00EA176E">
        <w:trPr>
          <w:trHeight w:val="281"/>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r>
    </w:tbl>
    <w:p w:rsidR="00417A05" w:rsidRPr="00B138F3" w:rsidRDefault="00417A05" w:rsidP="00417A05">
      <w:pPr>
        <w:widowControl w:val="0"/>
        <w:spacing w:after="160"/>
        <w:jc w:val="right"/>
        <w:rPr>
          <w:rFonts w:ascii="GHEA Grapalat" w:hAnsi="GHEA Grapalat" w:cs="Sylfaen"/>
          <w:b/>
        </w:rPr>
      </w:pPr>
    </w:p>
    <w:p w:rsidR="00417A05" w:rsidRPr="00B138F3" w:rsidRDefault="00417A05" w:rsidP="00417A05">
      <w:pPr>
        <w:rPr>
          <w:rFonts w:ascii="GHEA Grapalat" w:hAnsi="GHEA Grapalat" w:cs="Sylfaen"/>
          <w:b/>
        </w:rPr>
      </w:pPr>
      <w:r w:rsidRPr="00B138F3">
        <w:rPr>
          <w:rFonts w:ascii="GHEA Grapalat" w:hAnsi="GHEA Grapalat" w:cs="Sylfaen"/>
          <w:b/>
        </w:rPr>
        <w:br w:type="page"/>
      </w:r>
    </w:p>
    <w:p w:rsidR="00417A05" w:rsidRPr="00B138F3" w:rsidRDefault="00417A05" w:rsidP="00417A05">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69777A">
        <w:rPr>
          <w:rFonts w:ascii="GHEA Grapalat" w:hAnsi="GHEA Grapalat"/>
          <w:b/>
        </w:rPr>
        <w:t>24/25</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0120F4" w:rsidRPr="001357F8">
        <w:rPr>
          <w:rFonts w:ascii="GHEA Grapalat" w:hAnsi="GHEA Grapalat"/>
          <w:i/>
        </w:rPr>
        <w:t>4</w:t>
      </w:r>
      <w:r w:rsidRPr="00AA5BD2">
        <w:rPr>
          <w:rFonts w:ascii="GHEA Grapalat" w:hAnsi="GHEA Grapalat"/>
          <w:i/>
        </w:rPr>
        <w:t>г.</w:t>
      </w:r>
    </w:p>
    <w:p w:rsidR="00417A05" w:rsidRPr="00B138F3" w:rsidRDefault="00417A05" w:rsidP="00417A05">
      <w:pPr>
        <w:widowControl w:val="0"/>
        <w:tabs>
          <w:tab w:val="left" w:pos="360"/>
          <w:tab w:val="left" w:pos="540"/>
        </w:tabs>
        <w:spacing w:after="160"/>
        <w:jc w:val="center"/>
        <w:rPr>
          <w:rFonts w:ascii="GHEA Grapalat" w:hAnsi="GHEA Grapalat" w:cs="Sylfaen"/>
          <w:b/>
          <w:bCs/>
        </w:rPr>
      </w:pPr>
    </w:p>
    <w:p w:rsidR="00417A05" w:rsidRPr="00B138F3" w:rsidRDefault="00417A05" w:rsidP="00417A05">
      <w:pPr>
        <w:widowControl w:val="0"/>
        <w:spacing w:after="160"/>
        <w:jc w:val="center"/>
        <w:rPr>
          <w:rFonts w:ascii="GHEA Grapalat" w:hAnsi="GHEA Grapalat" w:cs="Sylfaen"/>
          <w:bCs/>
        </w:rPr>
      </w:pPr>
      <w:r w:rsidRPr="00B138F3">
        <w:rPr>
          <w:rFonts w:ascii="GHEA Grapalat" w:hAnsi="GHEA Grapalat"/>
        </w:rPr>
        <w:t>АКТ №———</w:t>
      </w:r>
    </w:p>
    <w:p w:rsidR="00417A05" w:rsidRPr="00B138F3" w:rsidRDefault="00417A05" w:rsidP="00417A05">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417A05" w:rsidRPr="00B138F3" w:rsidRDefault="00417A05" w:rsidP="00417A05">
      <w:pPr>
        <w:widowControl w:val="0"/>
        <w:tabs>
          <w:tab w:val="left" w:pos="360"/>
          <w:tab w:val="left" w:pos="540"/>
        </w:tabs>
        <w:spacing w:after="160"/>
        <w:jc w:val="center"/>
        <w:rPr>
          <w:rFonts w:ascii="GHEA Grapalat" w:hAnsi="GHEA Grapalat" w:cs="Sylfaen"/>
        </w:rPr>
      </w:pPr>
    </w:p>
    <w:p w:rsidR="00417A05" w:rsidRPr="00B138F3" w:rsidRDefault="00417A05" w:rsidP="00417A05">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417A05" w:rsidRPr="00B138F3" w:rsidRDefault="00417A05" w:rsidP="00417A05">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417A05" w:rsidRPr="00B138F3" w:rsidRDefault="00417A05" w:rsidP="00417A05">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417A05" w:rsidRPr="00B138F3" w:rsidRDefault="00417A05" w:rsidP="00417A05">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417A05" w:rsidRPr="00B138F3" w:rsidRDefault="00417A05" w:rsidP="00417A05">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417A05" w:rsidRPr="00B138F3" w:rsidRDefault="00417A05" w:rsidP="00417A05">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417A05" w:rsidRPr="00B138F3" w:rsidRDefault="00417A05" w:rsidP="00417A05">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7A05" w:rsidRPr="00B138F3" w:rsidTr="00EA176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7A05" w:rsidRPr="00B138F3" w:rsidRDefault="00417A05" w:rsidP="00EA176E">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bl>
    <w:p w:rsidR="00417A05" w:rsidRPr="00B138F3" w:rsidRDefault="00417A05" w:rsidP="00417A05">
      <w:pPr>
        <w:widowControl w:val="0"/>
        <w:tabs>
          <w:tab w:val="left" w:pos="360"/>
          <w:tab w:val="left" w:pos="540"/>
        </w:tabs>
        <w:spacing w:after="160"/>
        <w:jc w:val="both"/>
        <w:rPr>
          <w:rFonts w:ascii="GHEA Grapalat" w:hAnsi="GHEA Grapalat" w:cs="Sylfaen"/>
        </w:rPr>
      </w:pP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417A05" w:rsidRDefault="00417A05" w:rsidP="00417A05">
      <w:pPr>
        <w:rPr>
          <w:rFonts w:ascii="GHEA Grapalat" w:hAnsi="GHEA Grapalat"/>
        </w:rPr>
      </w:pPr>
      <w:r>
        <w:rPr>
          <w:rFonts w:ascii="GHEA Grapalat" w:hAnsi="GHEA Grapalat"/>
        </w:rPr>
        <w:t xml:space="preserve">                                                       </w:t>
      </w:r>
    </w:p>
    <w:p w:rsidR="00417A05" w:rsidRPr="00B138F3" w:rsidRDefault="00417A05" w:rsidP="00417A05">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417A05" w:rsidRPr="00B138F3" w:rsidRDefault="00417A05" w:rsidP="00417A05">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417A05" w:rsidRPr="00B138F3" w:rsidTr="00EA176E">
        <w:tc>
          <w:tcPr>
            <w:tcW w:w="4450"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417A05" w:rsidRPr="00B138F3" w:rsidRDefault="00417A05" w:rsidP="00417A05">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417A05" w:rsidRPr="00B138F3" w:rsidRDefault="00417A05" w:rsidP="00417A05">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417A05" w:rsidRPr="00B138F3" w:rsidRDefault="00417A05" w:rsidP="009D135D">
      <w:pPr>
        <w:widowControl w:val="0"/>
        <w:spacing w:after="160"/>
        <w:jc w:val="both"/>
        <w:rPr>
          <w:rFonts w:ascii="GHEA Grapalat" w:hAnsi="GHEA Grapalat" w:cs="Sylfaen"/>
          <w:b/>
        </w:rPr>
      </w:pPr>
    </w:p>
    <w:sectPr w:rsidR="00417A05" w:rsidRPr="00B138F3" w:rsidSect="001357F8">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2AE" w:rsidRDefault="000512AE">
      <w:r>
        <w:separator/>
      </w:r>
    </w:p>
  </w:endnote>
  <w:endnote w:type="continuationSeparator" w:id="0">
    <w:p w:rsidR="000512AE" w:rsidRDefault="0005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D850E4" w:rsidRPr="00C861E9" w:rsidRDefault="00D850E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F58C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2AE" w:rsidRDefault="000512AE">
      <w:r>
        <w:separator/>
      </w:r>
    </w:p>
  </w:footnote>
  <w:footnote w:type="continuationSeparator" w:id="0">
    <w:p w:rsidR="000512AE" w:rsidRDefault="000512AE">
      <w:r>
        <w:continuationSeparator/>
      </w:r>
    </w:p>
  </w:footnote>
  <w:footnote w:id="1">
    <w:p w:rsidR="00D850E4" w:rsidRPr="00CD6B60" w:rsidRDefault="00D850E4"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850E4" w:rsidRPr="00CD6B60" w:rsidRDefault="00D850E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850E4" w:rsidRPr="00CD6B60" w:rsidRDefault="00D850E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850E4" w:rsidRPr="00CD6B60" w:rsidRDefault="00D850E4"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D850E4" w:rsidRPr="00CA2B01" w:rsidRDefault="00D850E4"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D850E4" w:rsidRPr="00CA2B01" w:rsidRDefault="00D850E4"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D850E4" w:rsidRPr="00CA2B01" w:rsidRDefault="00D850E4"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D850E4" w:rsidRPr="005D5092" w:rsidRDefault="00D850E4"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D850E4" w:rsidRPr="0034222E" w:rsidDel="00932115" w:rsidRDefault="00D850E4" w:rsidP="00AF1F59">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D850E4" w:rsidRPr="00FE2AA4" w:rsidRDefault="00D850E4">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D850E4" w:rsidRPr="004A4643" w:rsidRDefault="00D850E4" w:rsidP="00367A7C">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6">
    <w:p w:rsidR="00D850E4" w:rsidRPr="008E4439" w:rsidRDefault="00D850E4"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850E4" w:rsidRPr="000811C1" w:rsidRDefault="00D850E4" w:rsidP="0027573B">
      <w:pPr>
        <w:pStyle w:val="FootnoteText"/>
        <w:rPr>
          <w:rFonts w:ascii="Sylfaen" w:hAnsi="Sylfaen"/>
          <w:sz w:val="18"/>
          <w:szCs w:val="18"/>
        </w:rPr>
      </w:pPr>
    </w:p>
  </w:footnote>
  <w:footnote w:id="7">
    <w:p w:rsidR="00D850E4" w:rsidRPr="00A31673" w:rsidRDefault="00D850E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D850E4" w:rsidRPr="008416BA" w:rsidRDefault="00D850E4"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850E4" w:rsidRDefault="00D850E4" w:rsidP="006B3E56">
      <w:pPr>
        <w:jc w:val="both"/>
      </w:pPr>
    </w:p>
    <w:p w:rsidR="00D850E4" w:rsidRPr="008B70EB" w:rsidRDefault="00D850E4"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D850E4" w:rsidRPr="008B70EB" w:rsidRDefault="00D850E4"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D850E4" w:rsidRPr="008B70EB" w:rsidRDefault="00D850E4"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850E4" w:rsidRDefault="00D850E4" w:rsidP="00637230">
      <w:pPr>
        <w:jc w:val="both"/>
        <w:rPr>
          <w:rFonts w:asciiTheme="minorHAnsi" w:hAnsiTheme="minorHAnsi"/>
          <w:lang w:val="af-ZA"/>
        </w:rPr>
      </w:pPr>
    </w:p>
  </w:footnote>
  <w:footnote w:id="9">
    <w:p w:rsidR="00D850E4" w:rsidRPr="00D3436F" w:rsidRDefault="00D850E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850E4" w:rsidRPr="00D3436F" w:rsidRDefault="00D850E4">
      <w:pPr>
        <w:pStyle w:val="FootnoteText"/>
        <w:rPr>
          <w:lang w:val="es-ES"/>
        </w:rPr>
      </w:pPr>
    </w:p>
  </w:footnote>
  <w:footnote w:id="10">
    <w:p w:rsidR="00D850E4" w:rsidRPr="008842CE" w:rsidRDefault="00D850E4" w:rsidP="003D2FE2">
      <w:pPr>
        <w:pStyle w:val="FootnoteText"/>
        <w:jc w:val="both"/>
      </w:pPr>
    </w:p>
  </w:footnote>
  <w:footnote w:id="11">
    <w:p w:rsidR="00D850E4" w:rsidRPr="008842CE" w:rsidRDefault="00D850E4" w:rsidP="000A214C">
      <w:pPr>
        <w:pStyle w:val="FootnoteText"/>
        <w:jc w:val="both"/>
      </w:pPr>
    </w:p>
  </w:footnote>
  <w:footnote w:id="12">
    <w:p w:rsidR="00D850E4" w:rsidRPr="00D3436F" w:rsidRDefault="00D850E4" w:rsidP="00417A05">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D850E4" w:rsidRPr="00402BC3" w:rsidRDefault="00D850E4" w:rsidP="00417A05">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850E4" w:rsidRPr="00552088" w:rsidRDefault="00D850E4" w:rsidP="00417A05">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850E4" w:rsidRPr="00D3436F" w:rsidRDefault="00D850E4" w:rsidP="00417A05">
      <w:pPr>
        <w:pStyle w:val="FootnoteText"/>
        <w:rPr>
          <w:lang w:val="hy-AM"/>
        </w:rPr>
      </w:pPr>
    </w:p>
  </w:footnote>
  <w:footnote w:id="14">
    <w:p w:rsidR="00D850E4" w:rsidRPr="00D3436F" w:rsidRDefault="00D850E4" w:rsidP="00417A05">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D850E4" w:rsidRPr="008842CE" w:rsidRDefault="00D850E4" w:rsidP="00417A05">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850E4" w:rsidRPr="00D3436F" w:rsidRDefault="00D850E4" w:rsidP="00417A05">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021"/>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0F4"/>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546"/>
    <w:rsid w:val="00037DDE"/>
    <w:rsid w:val="000408D8"/>
    <w:rsid w:val="00040F6C"/>
    <w:rsid w:val="000424BA"/>
    <w:rsid w:val="00042BD4"/>
    <w:rsid w:val="00043225"/>
    <w:rsid w:val="0004377F"/>
    <w:rsid w:val="0004387F"/>
    <w:rsid w:val="00045968"/>
    <w:rsid w:val="000467EC"/>
    <w:rsid w:val="00046BAC"/>
    <w:rsid w:val="000473EF"/>
    <w:rsid w:val="0005096D"/>
    <w:rsid w:val="000512AE"/>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2C9"/>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69"/>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26E"/>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0F7BAF"/>
    <w:rsid w:val="0010050E"/>
    <w:rsid w:val="001005B0"/>
    <w:rsid w:val="0010067B"/>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880"/>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7B"/>
    <w:rsid w:val="00134DC5"/>
    <w:rsid w:val="00134FE3"/>
    <w:rsid w:val="001355F9"/>
    <w:rsid w:val="001357F8"/>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4EC"/>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E89"/>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485"/>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310"/>
    <w:rsid w:val="002164B3"/>
    <w:rsid w:val="002166CE"/>
    <w:rsid w:val="00217344"/>
    <w:rsid w:val="00217710"/>
    <w:rsid w:val="00220ACB"/>
    <w:rsid w:val="00220C7C"/>
    <w:rsid w:val="002218FE"/>
    <w:rsid w:val="00221C7B"/>
    <w:rsid w:val="0022247D"/>
    <w:rsid w:val="002227A9"/>
    <w:rsid w:val="00222CDB"/>
    <w:rsid w:val="00223F2D"/>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D13"/>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5889"/>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A44"/>
    <w:rsid w:val="002C4C26"/>
    <w:rsid w:val="002C4DBF"/>
    <w:rsid w:val="002C605B"/>
    <w:rsid w:val="002C6CF7"/>
    <w:rsid w:val="002C7037"/>
    <w:rsid w:val="002D02FE"/>
    <w:rsid w:val="002D156F"/>
    <w:rsid w:val="002D1AAA"/>
    <w:rsid w:val="002D207D"/>
    <w:rsid w:val="002D20E8"/>
    <w:rsid w:val="002D236D"/>
    <w:rsid w:val="002D2888"/>
    <w:rsid w:val="002D2F0F"/>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4"/>
    <w:rsid w:val="002F0989"/>
    <w:rsid w:val="002F0DCF"/>
    <w:rsid w:val="002F1AB3"/>
    <w:rsid w:val="002F1F78"/>
    <w:rsid w:val="002F2045"/>
    <w:rsid w:val="002F2657"/>
    <w:rsid w:val="002F27C9"/>
    <w:rsid w:val="002F2A55"/>
    <w:rsid w:val="002F2B23"/>
    <w:rsid w:val="002F35FE"/>
    <w:rsid w:val="002F6164"/>
    <w:rsid w:val="002F6FA0"/>
    <w:rsid w:val="002F7000"/>
    <w:rsid w:val="002F727B"/>
    <w:rsid w:val="002F7391"/>
    <w:rsid w:val="002F7A7E"/>
    <w:rsid w:val="00301193"/>
    <w:rsid w:val="0030129D"/>
    <w:rsid w:val="003018A7"/>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17A"/>
    <w:rsid w:val="003141B6"/>
    <w:rsid w:val="003153FF"/>
    <w:rsid w:val="00316381"/>
    <w:rsid w:val="003163A5"/>
    <w:rsid w:val="003169A4"/>
    <w:rsid w:val="00317BD2"/>
    <w:rsid w:val="0032071C"/>
    <w:rsid w:val="003213B1"/>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2A"/>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7C"/>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B8F"/>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4F6"/>
    <w:rsid w:val="003F264A"/>
    <w:rsid w:val="003F2899"/>
    <w:rsid w:val="003F28E4"/>
    <w:rsid w:val="003F300B"/>
    <w:rsid w:val="003F4583"/>
    <w:rsid w:val="003F4BF1"/>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3656"/>
    <w:rsid w:val="004046D6"/>
    <w:rsid w:val="004047BE"/>
    <w:rsid w:val="00404D54"/>
    <w:rsid w:val="00405194"/>
    <w:rsid w:val="004055C1"/>
    <w:rsid w:val="00405700"/>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461"/>
    <w:rsid w:val="004175B6"/>
    <w:rsid w:val="00417A05"/>
    <w:rsid w:val="00417E48"/>
    <w:rsid w:val="00417F33"/>
    <w:rsid w:val="00421AEB"/>
    <w:rsid w:val="00422009"/>
    <w:rsid w:val="00422802"/>
    <w:rsid w:val="004250DA"/>
    <w:rsid w:val="00425BAB"/>
    <w:rsid w:val="004265CE"/>
    <w:rsid w:val="00427EAA"/>
    <w:rsid w:val="004300C2"/>
    <w:rsid w:val="00431998"/>
    <w:rsid w:val="004320F2"/>
    <w:rsid w:val="00432F7D"/>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94F"/>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761"/>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355"/>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162D"/>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38D5"/>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131C"/>
    <w:rsid w:val="0053262C"/>
    <w:rsid w:val="00532EDD"/>
    <w:rsid w:val="00533989"/>
    <w:rsid w:val="00533C35"/>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1F3"/>
    <w:rsid w:val="0054752B"/>
    <w:rsid w:val="005500CE"/>
    <w:rsid w:val="00550A62"/>
    <w:rsid w:val="005525A4"/>
    <w:rsid w:val="00552934"/>
    <w:rsid w:val="00552D6E"/>
    <w:rsid w:val="00553B18"/>
    <w:rsid w:val="00553DFD"/>
    <w:rsid w:val="005544AC"/>
    <w:rsid w:val="0055623A"/>
    <w:rsid w:val="005563D9"/>
    <w:rsid w:val="00556673"/>
    <w:rsid w:val="00557E3D"/>
    <w:rsid w:val="0056074C"/>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D33"/>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6F1E"/>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82D"/>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330"/>
    <w:rsid w:val="005E3501"/>
    <w:rsid w:val="005E3FC4"/>
    <w:rsid w:val="005E4C8D"/>
    <w:rsid w:val="005E52ED"/>
    <w:rsid w:val="005E573E"/>
    <w:rsid w:val="005E6606"/>
    <w:rsid w:val="005E6769"/>
    <w:rsid w:val="005E693E"/>
    <w:rsid w:val="005E6D42"/>
    <w:rsid w:val="005E741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A85"/>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68D"/>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BD3"/>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251"/>
    <w:rsid w:val="0069777A"/>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0B6"/>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764"/>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3BF0"/>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279"/>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C38"/>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743"/>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68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7F7B0E"/>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67C9"/>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A1A"/>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3BE"/>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0C69"/>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508E"/>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DD4"/>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5F74"/>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3CB3"/>
    <w:rsid w:val="008E4010"/>
    <w:rsid w:val="008E43BF"/>
    <w:rsid w:val="008E4439"/>
    <w:rsid w:val="008E4477"/>
    <w:rsid w:val="008E45A5"/>
    <w:rsid w:val="008E4AA7"/>
    <w:rsid w:val="008E5B7C"/>
    <w:rsid w:val="008E60B3"/>
    <w:rsid w:val="008E6E51"/>
    <w:rsid w:val="008E6E7B"/>
    <w:rsid w:val="008F0732"/>
    <w:rsid w:val="008F07AA"/>
    <w:rsid w:val="008F15B9"/>
    <w:rsid w:val="008F166E"/>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27C79"/>
    <w:rsid w:val="00927D36"/>
    <w:rsid w:val="0093162E"/>
    <w:rsid w:val="00931A1F"/>
    <w:rsid w:val="00931CCB"/>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2BF"/>
    <w:rsid w:val="00952531"/>
    <w:rsid w:val="00953ADF"/>
    <w:rsid w:val="00953F12"/>
    <w:rsid w:val="00954425"/>
    <w:rsid w:val="00954824"/>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54E"/>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16F"/>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6D4"/>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7BD"/>
    <w:rsid w:val="009A1EE5"/>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485F"/>
    <w:rsid w:val="009B5257"/>
    <w:rsid w:val="009B5889"/>
    <w:rsid w:val="009B58F7"/>
    <w:rsid w:val="009B5CA6"/>
    <w:rsid w:val="009B5ED1"/>
    <w:rsid w:val="009B5FC0"/>
    <w:rsid w:val="009B6191"/>
    <w:rsid w:val="009B6878"/>
    <w:rsid w:val="009B6D58"/>
    <w:rsid w:val="009C0ABA"/>
    <w:rsid w:val="009C1A9B"/>
    <w:rsid w:val="009C1D0F"/>
    <w:rsid w:val="009C3A21"/>
    <w:rsid w:val="009C3B73"/>
    <w:rsid w:val="009C3EC5"/>
    <w:rsid w:val="009C4A72"/>
    <w:rsid w:val="009C4DE5"/>
    <w:rsid w:val="009C55BB"/>
    <w:rsid w:val="009C5A1D"/>
    <w:rsid w:val="009C6103"/>
    <w:rsid w:val="009C6174"/>
    <w:rsid w:val="009C7913"/>
    <w:rsid w:val="009D135D"/>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3EC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353"/>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ECC"/>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C73"/>
    <w:rsid w:val="00A51D7C"/>
    <w:rsid w:val="00A52061"/>
    <w:rsid w:val="00A524AC"/>
    <w:rsid w:val="00A530B3"/>
    <w:rsid w:val="00A54850"/>
    <w:rsid w:val="00A5512C"/>
    <w:rsid w:val="00A55C6C"/>
    <w:rsid w:val="00A55E59"/>
    <w:rsid w:val="00A55FEE"/>
    <w:rsid w:val="00A56536"/>
    <w:rsid w:val="00A572D8"/>
    <w:rsid w:val="00A57B1A"/>
    <w:rsid w:val="00A60867"/>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45CC"/>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0D99"/>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32D"/>
    <w:rsid w:val="00AC0541"/>
    <w:rsid w:val="00AC082E"/>
    <w:rsid w:val="00AC30D5"/>
    <w:rsid w:val="00AC3F2F"/>
    <w:rsid w:val="00AC4EAF"/>
    <w:rsid w:val="00AC5372"/>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2D8E"/>
    <w:rsid w:val="00AF3655"/>
    <w:rsid w:val="00AF3782"/>
    <w:rsid w:val="00AF3F18"/>
    <w:rsid w:val="00AF4211"/>
    <w:rsid w:val="00AF4E1A"/>
    <w:rsid w:val="00AF564E"/>
    <w:rsid w:val="00AF582B"/>
    <w:rsid w:val="00AF58C4"/>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2FB"/>
    <w:rsid w:val="00B1352B"/>
    <w:rsid w:val="00B138F3"/>
    <w:rsid w:val="00B14350"/>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3466"/>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611"/>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B8B"/>
    <w:rsid w:val="00B66C0B"/>
    <w:rsid w:val="00B67667"/>
    <w:rsid w:val="00B67C00"/>
    <w:rsid w:val="00B67CCD"/>
    <w:rsid w:val="00B70DF8"/>
    <w:rsid w:val="00B716B0"/>
    <w:rsid w:val="00B71D73"/>
    <w:rsid w:val="00B72055"/>
    <w:rsid w:val="00B733F3"/>
    <w:rsid w:val="00B738AB"/>
    <w:rsid w:val="00B73AB8"/>
    <w:rsid w:val="00B73DE0"/>
    <w:rsid w:val="00B744F6"/>
    <w:rsid w:val="00B74B63"/>
    <w:rsid w:val="00B75687"/>
    <w:rsid w:val="00B75D2D"/>
    <w:rsid w:val="00B81197"/>
    <w:rsid w:val="00B81AD3"/>
    <w:rsid w:val="00B82520"/>
    <w:rsid w:val="00B82B6A"/>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4DA8"/>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2E"/>
    <w:rsid w:val="00BD587C"/>
    <w:rsid w:val="00BD5F94"/>
    <w:rsid w:val="00BD6B8F"/>
    <w:rsid w:val="00BD6BF7"/>
    <w:rsid w:val="00BD72E6"/>
    <w:rsid w:val="00BE01AE"/>
    <w:rsid w:val="00BE0C42"/>
    <w:rsid w:val="00BE1C5E"/>
    <w:rsid w:val="00BE2236"/>
    <w:rsid w:val="00BE2572"/>
    <w:rsid w:val="00BE319F"/>
    <w:rsid w:val="00BE40B1"/>
    <w:rsid w:val="00BE4157"/>
    <w:rsid w:val="00BE439E"/>
    <w:rsid w:val="00BE45B6"/>
    <w:rsid w:val="00BE4728"/>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4CE"/>
    <w:rsid w:val="00BF270F"/>
    <w:rsid w:val="00BF2785"/>
    <w:rsid w:val="00BF2C19"/>
    <w:rsid w:val="00BF3696"/>
    <w:rsid w:val="00BF3E44"/>
    <w:rsid w:val="00BF46D6"/>
    <w:rsid w:val="00BF4D4C"/>
    <w:rsid w:val="00BF4E90"/>
    <w:rsid w:val="00BF4FFD"/>
    <w:rsid w:val="00BF5421"/>
    <w:rsid w:val="00BF603D"/>
    <w:rsid w:val="00BF6C92"/>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18E7"/>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B"/>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9D7"/>
    <w:rsid w:val="00C56BBA"/>
    <w:rsid w:val="00C57D7E"/>
    <w:rsid w:val="00C611EE"/>
    <w:rsid w:val="00C61F21"/>
    <w:rsid w:val="00C6256F"/>
    <w:rsid w:val="00C6329E"/>
    <w:rsid w:val="00C6467B"/>
    <w:rsid w:val="00C647D8"/>
    <w:rsid w:val="00C64851"/>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106"/>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3D61"/>
    <w:rsid w:val="00CD4190"/>
    <w:rsid w:val="00CD435C"/>
    <w:rsid w:val="00CD4898"/>
    <w:rsid w:val="00CD51E6"/>
    <w:rsid w:val="00CD5802"/>
    <w:rsid w:val="00CD6B60"/>
    <w:rsid w:val="00CD7A4E"/>
    <w:rsid w:val="00CD7A4F"/>
    <w:rsid w:val="00CE0D95"/>
    <w:rsid w:val="00CE10B2"/>
    <w:rsid w:val="00CE1E11"/>
    <w:rsid w:val="00CE2264"/>
    <w:rsid w:val="00CE284F"/>
    <w:rsid w:val="00CE2E5B"/>
    <w:rsid w:val="00CE35E7"/>
    <w:rsid w:val="00CE4D1D"/>
    <w:rsid w:val="00CE56FD"/>
    <w:rsid w:val="00CE71AA"/>
    <w:rsid w:val="00CE7B83"/>
    <w:rsid w:val="00CE7BF1"/>
    <w:rsid w:val="00CF0D0D"/>
    <w:rsid w:val="00CF1653"/>
    <w:rsid w:val="00CF1742"/>
    <w:rsid w:val="00CF1857"/>
    <w:rsid w:val="00CF1966"/>
    <w:rsid w:val="00CF1F02"/>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B55"/>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85D"/>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2D16"/>
    <w:rsid w:val="00D64A0E"/>
    <w:rsid w:val="00D659B3"/>
    <w:rsid w:val="00D65BF2"/>
    <w:rsid w:val="00D65E4E"/>
    <w:rsid w:val="00D65EBA"/>
    <w:rsid w:val="00D65F6A"/>
    <w:rsid w:val="00D66198"/>
    <w:rsid w:val="00D667DA"/>
    <w:rsid w:val="00D70281"/>
    <w:rsid w:val="00D710BC"/>
    <w:rsid w:val="00D711A0"/>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E58"/>
    <w:rsid w:val="00D820D2"/>
    <w:rsid w:val="00D82DAD"/>
    <w:rsid w:val="00D82E27"/>
    <w:rsid w:val="00D83043"/>
    <w:rsid w:val="00D8313C"/>
    <w:rsid w:val="00D84988"/>
    <w:rsid w:val="00D850E4"/>
    <w:rsid w:val="00D85E78"/>
    <w:rsid w:val="00D86484"/>
    <w:rsid w:val="00D86538"/>
    <w:rsid w:val="00D867C2"/>
    <w:rsid w:val="00D873FE"/>
    <w:rsid w:val="00D875CB"/>
    <w:rsid w:val="00D90394"/>
    <w:rsid w:val="00D90640"/>
    <w:rsid w:val="00D91B2B"/>
    <w:rsid w:val="00D91C7E"/>
    <w:rsid w:val="00D91E1B"/>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A8E"/>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67EB"/>
    <w:rsid w:val="00DE7706"/>
    <w:rsid w:val="00DE7753"/>
    <w:rsid w:val="00DE7F8F"/>
    <w:rsid w:val="00DF09E7"/>
    <w:rsid w:val="00DF0BD2"/>
    <w:rsid w:val="00DF11C4"/>
    <w:rsid w:val="00DF1625"/>
    <w:rsid w:val="00DF19A1"/>
    <w:rsid w:val="00DF3688"/>
    <w:rsid w:val="00DF44E3"/>
    <w:rsid w:val="00DF48C6"/>
    <w:rsid w:val="00DF5182"/>
    <w:rsid w:val="00DF749E"/>
    <w:rsid w:val="00DF7B94"/>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17CD6"/>
    <w:rsid w:val="00E20011"/>
    <w:rsid w:val="00E207EB"/>
    <w:rsid w:val="00E20B3E"/>
    <w:rsid w:val="00E20E95"/>
    <w:rsid w:val="00E20ED0"/>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0D9"/>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3E5E"/>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296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7F8"/>
    <w:rsid w:val="00E739BE"/>
    <w:rsid w:val="00E73A23"/>
    <w:rsid w:val="00E7424B"/>
    <w:rsid w:val="00E74264"/>
    <w:rsid w:val="00E749B7"/>
    <w:rsid w:val="00E74BF6"/>
    <w:rsid w:val="00E74F86"/>
    <w:rsid w:val="00E7522C"/>
    <w:rsid w:val="00E7544B"/>
    <w:rsid w:val="00E765B7"/>
    <w:rsid w:val="00E77AD7"/>
    <w:rsid w:val="00E77EEE"/>
    <w:rsid w:val="00E80312"/>
    <w:rsid w:val="00E803D4"/>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76E"/>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19A"/>
    <w:rsid w:val="00EC4580"/>
    <w:rsid w:val="00EC5C41"/>
    <w:rsid w:val="00EC68D2"/>
    <w:rsid w:val="00EC7188"/>
    <w:rsid w:val="00EC759E"/>
    <w:rsid w:val="00EC7897"/>
    <w:rsid w:val="00ED0338"/>
    <w:rsid w:val="00ED0BF3"/>
    <w:rsid w:val="00ED0DE3"/>
    <w:rsid w:val="00ED1142"/>
    <w:rsid w:val="00ED1170"/>
    <w:rsid w:val="00ED2352"/>
    <w:rsid w:val="00ED2462"/>
    <w:rsid w:val="00ED2F84"/>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3053"/>
    <w:rsid w:val="00EE4047"/>
    <w:rsid w:val="00EE4503"/>
    <w:rsid w:val="00EE46E2"/>
    <w:rsid w:val="00EE55F5"/>
    <w:rsid w:val="00EE5855"/>
    <w:rsid w:val="00EE5A09"/>
    <w:rsid w:val="00EE62ED"/>
    <w:rsid w:val="00EE7019"/>
    <w:rsid w:val="00EE73A8"/>
    <w:rsid w:val="00EE76ED"/>
    <w:rsid w:val="00EE7758"/>
    <w:rsid w:val="00EE78C9"/>
    <w:rsid w:val="00EE7A99"/>
    <w:rsid w:val="00EF03EC"/>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AC8"/>
    <w:rsid w:val="00F13FFF"/>
    <w:rsid w:val="00F141E2"/>
    <w:rsid w:val="00F154A2"/>
    <w:rsid w:val="00F15CED"/>
    <w:rsid w:val="00F15F72"/>
    <w:rsid w:val="00F1738A"/>
    <w:rsid w:val="00F177A9"/>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AA2"/>
    <w:rsid w:val="00F64BF8"/>
    <w:rsid w:val="00F64DF9"/>
    <w:rsid w:val="00F65659"/>
    <w:rsid w:val="00F658E7"/>
    <w:rsid w:val="00F660AB"/>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45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6FB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1A7"/>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46F"/>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1FA5"/>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A4DFA-C334-4C54-9A04-BDE4D051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740175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41813182">
      <w:bodyDiv w:val="1"/>
      <w:marLeft w:val="0"/>
      <w:marRight w:val="0"/>
      <w:marTop w:val="0"/>
      <w:marBottom w:val="0"/>
      <w:divBdr>
        <w:top w:val="none" w:sz="0" w:space="0" w:color="auto"/>
        <w:left w:val="none" w:sz="0" w:space="0" w:color="auto"/>
        <w:bottom w:val="none" w:sz="0" w:space="0" w:color="auto"/>
        <w:right w:val="none" w:sz="0" w:space="0" w:color="auto"/>
      </w:divBdr>
    </w:div>
    <w:div w:id="7516998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773176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8112029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40592-8E8E-47B3-B24A-EF77E38EE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2144</TotalTime>
  <Pages>81</Pages>
  <Words>19956</Words>
  <Characters>113754</Characters>
  <Application>Microsoft Office Word</Application>
  <DocSecurity>0</DocSecurity>
  <Lines>947</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133444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1397</cp:revision>
  <cp:lastPrinted>2018-02-16T07:12:00Z</cp:lastPrinted>
  <dcterms:created xsi:type="dcterms:W3CDTF">2019-10-28T07:04:00Z</dcterms:created>
  <dcterms:modified xsi:type="dcterms:W3CDTF">2024-11-08T10:03:00Z</dcterms:modified>
</cp:coreProperties>
</file>